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C1450">
      <w:pPr>
        <w:rPr>
          <w:del w:id="0" w:author="Julie Coiro" w:date="2013-03-20T06:51:00Z"/>
          <w:b/>
          <w:sz w:val="22"/>
          <w:szCs w:val="22"/>
          <w:rPrChange w:id="1" w:author="Renee Hobbs" w:date="2013-03-19T08:36:00Z">
            <w:rPr>
              <w:del w:id="2" w:author="Julie Coiro" w:date="2013-03-20T06:51:00Z"/>
              <w:b/>
            </w:rPr>
          </w:rPrChange>
        </w:rPr>
        <w:pPrChange w:id="3" w:author="Renee Hobbs" w:date="2013-03-09T10:22:00Z">
          <w:pPr>
            <w:jc w:val="center"/>
          </w:pPr>
        </w:pPrChange>
      </w:pPr>
      <w:r w:rsidRPr="005C1450">
        <w:rPr>
          <w:b/>
          <w:sz w:val="22"/>
          <w:szCs w:val="22"/>
          <w:rPrChange w:id="4" w:author="Renee Hobbs" w:date="2013-03-19T08:36:00Z">
            <w:rPr>
              <w:b/>
            </w:rPr>
          </w:rPrChange>
        </w:rPr>
        <w:t xml:space="preserve">EDC 586: Problems in Education </w:t>
      </w:r>
      <w:del w:id="5" w:author="Julie Coiro" w:date="2013-03-20T06:06:00Z">
        <w:r w:rsidRPr="005C1450">
          <w:rPr>
            <w:b/>
            <w:sz w:val="22"/>
            <w:szCs w:val="22"/>
            <w:rPrChange w:id="6" w:author="Renee Hobbs" w:date="2013-03-19T08:36:00Z">
              <w:rPr>
                <w:b/>
              </w:rPr>
            </w:rPrChange>
          </w:rPr>
          <w:delText xml:space="preserve">(Special Topics) </w:delText>
        </w:r>
      </w:del>
      <w:ins w:id="7" w:author="Julie Coiro" w:date="2013-03-20T06:51:00Z">
        <w:r w:rsidR="00B9088A">
          <w:rPr>
            <w:b/>
          </w:rPr>
          <w:t xml:space="preserve">- </w:t>
        </w:r>
      </w:ins>
    </w:p>
    <w:p w:rsidR="00B9088A" w:rsidRDefault="006F1971" w:rsidP="007816FA">
      <w:pPr>
        <w:rPr>
          <w:ins w:id="8" w:author="Julie Coiro" w:date="2013-03-20T06:51:00Z"/>
          <w:rFonts w:cs="Arial"/>
          <w:color w:val="FF0000"/>
          <w:sz w:val="22"/>
        </w:rPr>
      </w:pPr>
      <w:ins w:id="9" w:author="Julie Coiro" w:date="2013-03-20T06:09:00Z">
        <w:r>
          <w:rPr>
            <w:b/>
          </w:rPr>
          <w:t>Teaching</w:t>
        </w:r>
      </w:ins>
      <w:ins w:id="10" w:author="Julie Coiro" w:date="2013-03-20T06:57:00Z">
        <w:r>
          <w:rPr>
            <w:b/>
          </w:rPr>
          <w:t xml:space="preserve"> </w:t>
        </w:r>
      </w:ins>
      <w:ins w:id="11" w:author="Julie Coiro" w:date="2013-03-22T11:19:00Z">
        <w:r>
          <w:rPr>
            <w:b/>
          </w:rPr>
          <w:t xml:space="preserve">and Learning </w:t>
        </w:r>
      </w:ins>
      <w:ins w:id="12" w:author="Julie Coiro" w:date="2013-03-20T06:09:00Z">
        <w:r>
          <w:rPr>
            <w:b/>
          </w:rPr>
          <w:t>with Digital Technologies</w:t>
        </w:r>
      </w:ins>
      <w:ins w:id="13" w:author="Julie Coiro" w:date="2013-03-20T06:51:00Z">
        <w:r w:rsidR="00B854B6">
          <w:rPr>
            <w:rFonts w:cs="Arial"/>
            <w:color w:val="FF0000"/>
            <w:sz w:val="22"/>
          </w:rPr>
          <w:t xml:space="preserve"> </w:t>
        </w:r>
      </w:ins>
    </w:p>
    <w:p w:rsidR="00000000" w:rsidRDefault="005C1450">
      <w:pPr>
        <w:numPr>
          <w:ins w:id="14" w:author="Julie Coiro" w:date="2013-03-20T06:51:00Z"/>
        </w:numPr>
        <w:rPr>
          <w:del w:id="15" w:author="Julie Coiro" w:date="2013-03-20T06:09:00Z"/>
          <w:rFonts w:cs="Arial"/>
          <w:color w:val="FF0000"/>
          <w:sz w:val="22"/>
          <w:rPrChange w:id="16" w:author="Julie Coiro" w:date="2013-03-20T06:51:00Z">
            <w:rPr>
              <w:del w:id="17" w:author="Julie Coiro" w:date="2013-03-20T06:09:00Z"/>
              <w:b/>
            </w:rPr>
          </w:rPrChange>
        </w:rPr>
        <w:pPrChange w:id="18" w:author="Renee Hobbs" w:date="2013-03-09T10:22:00Z">
          <w:pPr>
            <w:jc w:val="center"/>
          </w:pPr>
        </w:pPrChange>
      </w:pPr>
      <w:del w:id="19" w:author="Julie Coiro" w:date="2013-03-20T06:09:00Z">
        <w:r w:rsidRPr="005C1450">
          <w:rPr>
            <w:b/>
            <w:sz w:val="22"/>
            <w:szCs w:val="22"/>
            <w:rPrChange w:id="20" w:author="Renee Hobbs" w:date="2013-03-19T08:36:00Z">
              <w:rPr>
                <w:b/>
              </w:rPr>
            </w:rPrChange>
          </w:rPr>
          <w:delText>Innovative Teaching and Learning with Digital Media Texts, Tools &amp; Technologies</w:delText>
        </w:r>
      </w:del>
    </w:p>
    <w:p w:rsidR="00075827" w:rsidRDefault="002C2336" w:rsidP="007816FA">
      <w:pPr>
        <w:rPr>
          <w:ins w:id="21" w:author="Julie Coiro" w:date="2013-03-22T11:42:00Z"/>
          <w:rFonts w:cs="Arial"/>
          <w:b/>
          <w:sz w:val="22"/>
        </w:rPr>
      </w:pPr>
      <w:ins w:id="22" w:author="Julie Coiro" w:date="2013-03-20T06:08:00Z">
        <w:r>
          <w:rPr>
            <w:sz w:val="22"/>
            <w:szCs w:val="22"/>
          </w:rPr>
          <w:t>(</w:t>
        </w:r>
        <w:r w:rsidR="00DA5515">
          <w:rPr>
            <w:rFonts w:cs="Arial"/>
            <w:sz w:val="22"/>
          </w:rPr>
          <w:t>Sh</w:t>
        </w:r>
        <w:r w:rsidR="005C1450" w:rsidRPr="005C1450">
          <w:rPr>
            <w:rFonts w:cs="Arial"/>
            <w:sz w:val="22"/>
            <w:rPrChange w:id="23" w:author="Julie Coiro" w:date="2013-03-20T06:08:00Z">
              <w:rPr>
                <w:rFonts w:ascii="Arial" w:hAnsi="Arial" w:cs="Arial"/>
              </w:rPr>
            </w:rPrChange>
          </w:rPr>
          <w:t>ort title</w:t>
        </w:r>
      </w:ins>
      <w:ins w:id="24" w:author="Julie Coiro" w:date="2013-03-20T07:05:00Z">
        <w:r w:rsidR="008079DC">
          <w:rPr>
            <w:rFonts w:cs="Arial"/>
            <w:sz w:val="22"/>
          </w:rPr>
          <w:t xml:space="preserve"> for Transcripts</w:t>
        </w:r>
      </w:ins>
      <w:ins w:id="25" w:author="Julie Coiro" w:date="2013-03-20T06:08:00Z">
        <w:r w:rsidR="005C1450" w:rsidRPr="005C1450">
          <w:rPr>
            <w:rFonts w:cs="Arial"/>
            <w:sz w:val="22"/>
            <w:rPrChange w:id="26" w:author="Julie Coiro" w:date="2013-03-20T06:08:00Z">
              <w:rPr>
                <w:rFonts w:ascii="Arial" w:hAnsi="Arial" w:cs="Arial"/>
              </w:rPr>
            </w:rPrChange>
          </w:rPr>
          <w:t xml:space="preserve">):  </w:t>
        </w:r>
        <w:r w:rsidR="005C1450" w:rsidRPr="005C1450">
          <w:rPr>
            <w:rFonts w:eastAsia="Arial" w:cs="Arial"/>
            <w:b/>
            <w:sz w:val="22"/>
            <w:rPrChange w:id="27" w:author="Julie Coiro" w:date="2013-05-20T08:23:00Z">
              <w:rPr>
                <w:rFonts w:ascii="Arial" w:eastAsia="Arial" w:hAnsi="Arial" w:cs="Arial"/>
                <w:u w:val="single"/>
              </w:rPr>
            </w:rPrChange>
          </w:rPr>
          <w:t>Tchg/Lrng</w:t>
        </w:r>
        <w:r w:rsidR="005C1450" w:rsidRPr="005C1450">
          <w:rPr>
            <w:rFonts w:cs="Arial"/>
            <w:b/>
            <w:sz w:val="22"/>
            <w:rPrChange w:id="28" w:author="Julie Coiro" w:date="2013-05-20T08:23:00Z">
              <w:rPr>
                <w:rFonts w:ascii="Arial" w:hAnsi="Arial" w:cs="Arial"/>
              </w:rPr>
            </w:rPrChange>
          </w:rPr>
          <w:t>-Dgtl Media</w:t>
        </w:r>
      </w:ins>
    </w:p>
    <w:p w:rsidR="00075827" w:rsidRPr="00272BE3" w:rsidRDefault="00075827" w:rsidP="007816FA">
      <w:pPr>
        <w:numPr>
          <w:ins w:id="29" w:author="Julie Coiro" w:date="2013-03-20T06:08:00Z"/>
        </w:numPr>
        <w:rPr>
          <w:sz w:val="22"/>
          <w:szCs w:val="22"/>
          <w:rPrChange w:id="30" w:author="Renee Hobbs" w:date="2013-03-19T08:36:00Z">
            <w:rPr/>
          </w:rPrChange>
        </w:rPr>
      </w:pPr>
    </w:p>
    <w:p w:rsidR="00A512F5" w:rsidRPr="00272BE3" w:rsidRDefault="005C1450" w:rsidP="007816FA">
      <w:pPr>
        <w:rPr>
          <w:sz w:val="22"/>
          <w:szCs w:val="22"/>
          <w:rPrChange w:id="31" w:author="Renee Hobbs" w:date="2013-03-19T08:36:00Z">
            <w:rPr/>
          </w:rPrChange>
        </w:rPr>
      </w:pPr>
      <w:r w:rsidRPr="005C1450">
        <w:rPr>
          <w:sz w:val="22"/>
          <w:szCs w:val="22"/>
          <w:rPrChange w:id="32" w:author="Renee Hobbs" w:date="2013-03-19T08:36:00Z">
            <w:rPr/>
          </w:rPrChange>
        </w:rPr>
        <w:t xml:space="preserve">Lead Instructor: Dr. Julie Coiro </w:t>
      </w:r>
      <w:r w:rsidRPr="005C1450">
        <w:rPr>
          <w:sz w:val="22"/>
          <w:szCs w:val="22"/>
          <w:rPrChange w:id="33" w:author="Renee Hobbs" w:date="2013-03-19T08:36:00Z">
            <w:rPr/>
          </w:rPrChange>
        </w:rPr>
        <w:tab/>
      </w:r>
      <w:r w:rsidRPr="005C1450">
        <w:rPr>
          <w:sz w:val="22"/>
          <w:szCs w:val="22"/>
          <w:rPrChange w:id="34" w:author="Renee Hobbs" w:date="2013-03-19T08:36:00Z">
            <w:rPr/>
          </w:rPrChange>
        </w:rPr>
        <w:tab/>
      </w:r>
      <w:r w:rsidRPr="005C1450">
        <w:rPr>
          <w:sz w:val="22"/>
          <w:szCs w:val="22"/>
          <w:rPrChange w:id="35" w:author="Renee Hobbs" w:date="2013-03-19T08:36:00Z">
            <w:rPr/>
          </w:rPrChange>
        </w:rPr>
        <w:tab/>
      </w:r>
      <w:ins w:id="36" w:author="Renee Hobbs" w:date="2013-03-09T10:23:00Z">
        <w:r w:rsidR="000B0BF1">
          <w:rPr>
            <w:sz w:val="22"/>
            <w:szCs w:val="22"/>
          </w:rPr>
          <w:tab/>
        </w:r>
      </w:ins>
      <w:r w:rsidRPr="005C1450">
        <w:rPr>
          <w:sz w:val="22"/>
          <w:szCs w:val="22"/>
          <w:rPrChange w:id="37" w:author="Renee Hobbs" w:date="2013-03-19T08:36:00Z">
            <w:rPr/>
          </w:rPrChange>
        </w:rPr>
        <w:t>Date: Summer 2013 (July 14-1</w:t>
      </w:r>
      <w:ins w:id="38" w:author="Renee Hobbs" w:date="2013-03-19T07:45:00Z">
        <w:r w:rsidR="000B0BF1">
          <w:rPr>
            <w:sz w:val="22"/>
            <w:szCs w:val="22"/>
          </w:rPr>
          <w:t>9</w:t>
        </w:r>
      </w:ins>
      <w:del w:id="39" w:author="Renee Hobbs" w:date="2013-03-19T07:45:00Z">
        <w:r w:rsidRPr="005C1450">
          <w:rPr>
            <w:sz w:val="22"/>
            <w:szCs w:val="22"/>
            <w:rPrChange w:id="40" w:author="Renee Hobbs" w:date="2013-03-19T08:36:00Z">
              <w:rPr/>
            </w:rPrChange>
          </w:rPr>
          <w:delText>8</w:delText>
        </w:r>
      </w:del>
      <w:r w:rsidRPr="005C1450">
        <w:rPr>
          <w:sz w:val="22"/>
          <w:szCs w:val="22"/>
          <w:rPrChange w:id="41" w:author="Renee Hobbs" w:date="2013-03-19T08:36:00Z">
            <w:rPr/>
          </w:rPrChange>
        </w:rPr>
        <w:t xml:space="preserve">, 2013) </w:t>
      </w:r>
    </w:p>
    <w:p w:rsidR="00A512F5" w:rsidRPr="00272BE3" w:rsidRDefault="005C1450" w:rsidP="007816FA">
      <w:pPr>
        <w:rPr>
          <w:sz w:val="22"/>
          <w:szCs w:val="22"/>
          <w:rPrChange w:id="42" w:author="Renee Hobbs" w:date="2013-03-19T08:36:00Z">
            <w:rPr/>
          </w:rPrChange>
        </w:rPr>
      </w:pPr>
      <w:r w:rsidRPr="005C1450">
        <w:rPr>
          <w:sz w:val="22"/>
          <w:szCs w:val="22"/>
          <w:rPrChange w:id="43" w:author="Renee Hobbs" w:date="2013-03-19T08:36:00Z">
            <w:rPr/>
          </w:rPrChange>
        </w:rPr>
        <w:t xml:space="preserve">Office: 615 Chafee, URI Kingston Campus </w:t>
      </w:r>
      <w:r w:rsidRPr="005C1450">
        <w:rPr>
          <w:sz w:val="22"/>
          <w:szCs w:val="22"/>
          <w:rPrChange w:id="44" w:author="Renee Hobbs" w:date="2013-03-19T08:36:00Z">
            <w:rPr/>
          </w:rPrChange>
        </w:rPr>
        <w:tab/>
      </w:r>
      <w:r w:rsidRPr="005C1450">
        <w:rPr>
          <w:sz w:val="22"/>
          <w:szCs w:val="22"/>
          <w:rPrChange w:id="45" w:author="Renee Hobbs" w:date="2013-03-19T08:36:00Z">
            <w:rPr/>
          </w:rPrChange>
        </w:rPr>
        <w:tab/>
        <w:t>Location: URI-CCE Campus, Providence, RI</w:t>
      </w:r>
    </w:p>
    <w:p w:rsidR="00A512F5" w:rsidRDefault="005C1450" w:rsidP="007816FA">
      <w:pPr>
        <w:rPr>
          <w:ins w:id="46" w:author="Julie Coiro" w:date="2013-06-28T07:14:00Z"/>
          <w:sz w:val="22"/>
          <w:szCs w:val="22"/>
        </w:rPr>
      </w:pPr>
      <w:r w:rsidRPr="005C1450">
        <w:rPr>
          <w:sz w:val="22"/>
          <w:szCs w:val="22"/>
          <w:rPrChange w:id="47" w:author="Renee Hobbs" w:date="2013-03-19T08:36:00Z">
            <w:rPr/>
          </w:rPrChange>
        </w:rPr>
        <w:t xml:space="preserve">Email: </w:t>
      </w:r>
      <w:r w:rsidRPr="005C1450">
        <w:rPr>
          <w:sz w:val="22"/>
          <w:szCs w:val="22"/>
          <w:rPrChange w:id="48" w:author="Renee Hobbs" w:date="2013-03-19T08:36:00Z">
            <w:rPr>
              <w:rStyle w:val="Hyperlink"/>
            </w:rPr>
          </w:rPrChange>
        </w:rPr>
        <w:fldChar w:fldCharType="begin"/>
      </w:r>
      <w:r w:rsidRPr="005C1450">
        <w:rPr>
          <w:sz w:val="22"/>
          <w:szCs w:val="22"/>
          <w:rPrChange w:id="49" w:author="Renee Hobbs" w:date="2013-03-19T08:36:00Z">
            <w:rPr>
              <w:color w:val="0000FF"/>
              <w:u w:val="single"/>
            </w:rPr>
          </w:rPrChange>
        </w:rPr>
        <w:instrText xml:space="preserve"> HYPERLINK "mailto:jcoiro@mail.uri.edu" </w:instrText>
      </w:r>
      <w:r w:rsidRPr="005C1450">
        <w:rPr>
          <w:sz w:val="22"/>
          <w:szCs w:val="22"/>
          <w:rPrChange w:id="50" w:author="Renee Hobbs" w:date="2013-03-19T08:36:00Z">
            <w:rPr>
              <w:rStyle w:val="Hyperlink"/>
            </w:rPr>
          </w:rPrChange>
        </w:rPr>
        <w:fldChar w:fldCharType="separate"/>
      </w:r>
      <w:r w:rsidRPr="005C1450">
        <w:rPr>
          <w:rStyle w:val="Hyperlink"/>
          <w:sz w:val="22"/>
          <w:szCs w:val="22"/>
          <w:rPrChange w:id="51" w:author="Renee Hobbs" w:date="2013-03-19T08:36:00Z">
            <w:rPr>
              <w:rStyle w:val="Hyperlink"/>
            </w:rPr>
          </w:rPrChange>
        </w:rPr>
        <w:t>jcoiro@mail.uri.edu</w:t>
      </w:r>
      <w:r w:rsidRPr="005C1450">
        <w:rPr>
          <w:rStyle w:val="Hyperlink"/>
          <w:sz w:val="22"/>
          <w:szCs w:val="22"/>
          <w:rPrChange w:id="52" w:author="Renee Hobbs" w:date="2013-03-19T08:36:00Z">
            <w:rPr>
              <w:rStyle w:val="Hyperlink"/>
            </w:rPr>
          </w:rPrChange>
        </w:rPr>
        <w:fldChar w:fldCharType="end"/>
      </w:r>
      <w:r w:rsidRPr="005C1450">
        <w:rPr>
          <w:sz w:val="22"/>
          <w:szCs w:val="22"/>
          <w:rPrChange w:id="53" w:author="Renee Hobbs" w:date="2013-03-19T08:36:00Z">
            <w:rPr>
              <w:color w:val="0000FF"/>
              <w:u w:val="single"/>
            </w:rPr>
          </w:rPrChange>
        </w:rPr>
        <w:t xml:space="preserve"> </w:t>
      </w:r>
      <w:r w:rsidRPr="005C1450">
        <w:rPr>
          <w:sz w:val="22"/>
          <w:szCs w:val="22"/>
          <w:rPrChange w:id="54" w:author="Renee Hobbs" w:date="2013-03-19T08:36:00Z">
            <w:rPr>
              <w:color w:val="0000FF"/>
              <w:u w:val="single"/>
            </w:rPr>
          </w:rPrChange>
        </w:rPr>
        <w:tab/>
      </w:r>
      <w:r w:rsidRPr="005C1450">
        <w:rPr>
          <w:sz w:val="22"/>
          <w:szCs w:val="22"/>
          <w:rPrChange w:id="55" w:author="Renee Hobbs" w:date="2013-03-19T08:36:00Z">
            <w:rPr>
              <w:color w:val="0000FF"/>
              <w:u w:val="single"/>
            </w:rPr>
          </w:rPrChange>
        </w:rPr>
        <w:tab/>
      </w:r>
      <w:r w:rsidRPr="005C1450">
        <w:rPr>
          <w:sz w:val="22"/>
          <w:szCs w:val="22"/>
          <w:rPrChange w:id="56" w:author="Renee Hobbs" w:date="2013-03-19T08:36:00Z">
            <w:rPr>
              <w:color w:val="0000FF"/>
              <w:u w:val="single"/>
            </w:rPr>
          </w:rPrChange>
        </w:rPr>
        <w:tab/>
      </w:r>
      <w:r w:rsidRPr="005C1450">
        <w:rPr>
          <w:sz w:val="22"/>
          <w:szCs w:val="22"/>
          <w:rPrChange w:id="57" w:author="Renee Hobbs" w:date="2013-03-19T08:36:00Z">
            <w:rPr>
              <w:color w:val="0000FF"/>
              <w:u w:val="single"/>
            </w:rPr>
          </w:rPrChange>
        </w:rPr>
        <w:tab/>
        <w:t>Credits: 3 graduate credits</w:t>
      </w:r>
    </w:p>
    <w:p w:rsidR="00AD0DC1" w:rsidRPr="00272BE3" w:rsidRDefault="00AD0DC1" w:rsidP="007816FA">
      <w:pPr>
        <w:numPr>
          <w:ins w:id="58" w:author="Julie Coiro" w:date="2013-06-28T07:14:00Z"/>
        </w:numPr>
        <w:rPr>
          <w:sz w:val="22"/>
          <w:szCs w:val="22"/>
          <w:rPrChange w:id="59" w:author="Renee Hobbs" w:date="2013-03-19T08:36:00Z">
            <w:rPr/>
          </w:rPrChange>
        </w:rPr>
      </w:pPr>
      <w:ins w:id="60" w:author="Julie Coiro" w:date="2013-06-28T07:14:00Z">
        <w:r>
          <w:rPr>
            <w:sz w:val="22"/>
            <w:szCs w:val="22"/>
          </w:rPr>
          <w:t xml:space="preserve">Course Wikispace: </w:t>
        </w:r>
      </w:ins>
      <w:ins w:id="61" w:author="Julie Coiro" w:date="2013-06-28T07:15:00Z">
        <w:r>
          <w:rPr>
            <w:sz w:val="22"/>
            <w:szCs w:val="22"/>
          </w:rPr>
          <w:fldChar w:fldCharType="begin"/>
        </w:r>
        <w:r>
          <w:rPr>
            <w:sz w:val="22"/>
            <w:szCs w:val="22"/>
          </w:rPr>
          <w:instrText xml:space="preserve"> HYPERLINK "</w:instrText>
        </w:r>
      </w:ins>
      <w:ins w:id="62" w:author="Julie Coiro" w:date="2013-06-28T07:14:00Z">
        <w:r w:rsidRPr="00AD0DC1">
          <w:rPr>
            <w:sz w:val="22"/>
            <w:szCs w:val="22"/>
          </w:rPr>
          <w:instrText>http://dliuri2013.wikispaces.com/home</w:instrText>
        </w:r>
      </w:ins>
      <w:ins w:id="63" w:author="Julie Coiro" w:date="2013-06-28T07:15:00Z">
        <w:r>
          <w:rPr>
            <w:sz w:val="22"/>
            <w:szCs w:val="22"/>
          </w:rPr>
          <w:instrText xml:space="preserve">" </w:instrText>
        </w:r>
      </w:ins>
      <w:r w:rsidRPr="00A1175A">
        <w:rPr>
          <w:sz w:val="22"/>
          <w:szCs w:val="22"/>
        </w:rPr>
      </w:r>
      <w:ins w:id="64" w:author="Julie Coiro" w:date="2013-06-28T07:15:00Z">
        <w:r>
          <w:rPr>
            <w:sz w:val="22"/>
            <w:szCs w:val="22"/>
          </w:rPr>
          <w:fldChar w:fldCharType="separate"/>
        </w:r>
      </w:ins>
      <w:ins w:id="65" w:author="Julie Coiro" w:date="2013-06-28T07:14:00Z">
        <w:r w:rsidRPr="00A1175A">
          <w:rPr>
            <w:rStyle w:val="Hyperlink"/>
            <w:sz w:val="22"/>
            <w:szCs w:val="22"/>
          </w:rPr>
          <w:t>http://dliuri2013.wikispaces.com/home</w:t>
        </w:r>
      </w:ins>
      <w:ins w:id="66" w:author="Julie Coiro" w:date="2013-06-28T07:15:00Z">
        <w:r>
          <w:rPr>
            <w:sz w:val="22"/>
            <w:szCs w:val="22"/>
          </w:rPr>
          <w:fldChar w:fldCharType="end"/>
        </w:r>
        <w:r>
          <w:rPr>
            <w:sz w:val="22"/>
            <w:szCs w:val="22"/>
          </w:rPr>
          <w:t xml:space="preserve"> </w:t>
        </w:r>
      </w:ins>
    </w:p>
    <w:p w:rsidR="00F45FA9" w:rsidRPr="00272BE3" w:rsidRDefault="00F45FA9" w:rsidP="00CF2BC4">
      <w:pPr>
        <w:rPr>
          <w:sz w:val="22"/>
          <w:szCs w:val="22"/>
          <w:rPrChange w:id="67" w:author="Renee Hobbs" w:date="2013-03-19T08:36:00Z">
            <w:rPr/>
          </w:rPrChange>
        </w:rPr>
      </w:pPr>
    </w:p>
    <w:p w:rsidR="00000000" w:rsidRDefault="005C1450">
      <w:pPr>
        <w:numPr>
          <w:ins w:id="68" w:author="Julie Coiro" w:date="2013-03-20T06:10:00Z"/>
        </w:numPr>
        <w:rPr>
          <w:ins w:id="69" w:author="Julie Coiro" w:date="2013-03-20T06:10:00Z"/>
          <w:b/>
          <w:sz w:val="22"/>
          <w:rPrChange w:id="70" w:author="Julie Coiro" w:date="2013-03-20T06:10:00Z">
            <w:rPr>
              <w:ins w:id="71" w:author="Julie Coiro" w:date="2013-03-20T06:10:00Z"/>
              <w:b/>
            </w:rPr>
          </w:rPrChange>
        </w:rPr>
        <w:pPrChange w:id="72" w:author="Julie Coiro" w:date="2013-03-20T06:10:00Z">
          <w:pPr>
            <w:jc w:val="both"/>
          </w:pPr>
        </w:pPrChange>
      </w:pPr>
      <w:ins w:id="73" w:author="Julie Coiro" w:date="2013-03-20T06:10:00Z">
        <w:r w:rsidRPr="005C1450">
          <w:rPr>
            <w:b/>
            <w:sz w:val="22"/>
            <w:rPrChange w:id="74" w:author="Julie Coiro" w:date="2013-03-20T06:10:00Z">
              <w:rPr>
                <w:b/>
                <w:color w:val="0000FF"/>
                <w:u w:val="single"/>
              </w:rPr>
            </w:rPrChange>
          </w:rPr>
          <w:t xml:space="preserve">Course Description: </w:t>
        </w:r>
        <w:r w:rsidRPr="005C1450">
          <w:rPr>
            <w:sz w:val="22"/>
            <w:rPrChange w:id="75" w:author="Julie Coiro" w:date="2013-03-20T06:10:00Z">
              <w:rPr>
                <w:color w:val="0000FF"/>
                <w:u w:val="single"/>
              </w:rPr>
            </w:rPrChange>
          </w:rPr>
          <w:t>This course focuses on how</w:t>
        </w:r>
        <w:r w:rsidRPr="005C1450">
          <w:rPr>
            <w:b/>
            <w:sz w:val="22"/>
            <w:rPrChange w:id="76" w:author="Julie Coiro" w:date="2013-03-20T06:10:00Z">
              <w:rPr>
                <w:b/>
                <w:color w:val="0000FF"/>
                <w:u w:val="single"/>
              </w:rPr>
            </w:rPrChange>
          </w:rPr>
          <w:t xml:space="preserve"> </w:t>
        </w:r>
        <w:r w:rsidRPr="005C1450">
          <w:rPr>
            <w:sz w:val="22"/>
            <w:rPrChange w:id="77" w:author="Julie Coiro" w:date="2013-03-20T06:10:00Z">
              <w:rPr>
                <w:color w:val="0000FF"/>
                <w:u w:val="single"/>
              </w:rPr>
            </w:rPrChange>
          </w:rPr>
          <w:t>literacy is changing as a result of emerging media and technologies. Participants will learn how to conduct project-based inquiry using a variety of digital tools to create challenging and engaging learning opportunities for their students.</w:t>
        </w:r>
      </w:ins>
    </w:p>
    <w:p w:rsidR="00A95FAE" w:rsidRDefault="00A95FAE" w:rsidP="00800B59">
      <w:pPr>
        <w:numPr>
          <w:ins w:id="78" w:author="Julie Coiro" w:date="2013-03-20T06:10:00Z"/>
        </w:numPr>
        <w:rPr>
          <w:ins w:id="79" w:author="Julie Coiro" w:date="2013-03-20T06:10:00Z"/>
          <w:b/>
          <w:sz w:val="22"/>
          <w:szCs w:val="22"/>
        </w:rPr>
      </w:pPr>
    </w:p>
    <w:p w:rsidR="00000000" w:rsidRDefault="00A95FAE">
      <w:pPr>
        <w:rPr>
          <w:b/>
          <w:sz w:val="22"/>
          <w:szCs w:val="22"/>
          <w:rPrChange w:id="80" w:author="Renee Hobbs" w:date="2013-03-19T08:36:00Z">
            <w:rPr>
              <w:b/>
            </w:rPr>
          </w:rPrChange>
        </w:rPr>
        <w:pPrChange w:id="81" w:author="Renee Hobbs" w:date="2013-03-09T10:22:00Z">
          <w:pPr>
            <w:jc w:val="both"/>
          </w:pPr>
        </w:pPrChange>
      </w:pPr>
      <w:ins w:id="82" w:author="Julie Coiro" w:date="2013-03-20T06:10:00Z">
        <w:r>
          <w:rPr>
            <w:b/>
            <w:sz w:val="22"/>
            <w:szCs w:val="22"/>
          </w:rPr>
          <w:t xml:space="preserve">Extended </w:t>
        </w:r>
      </w:ins>
      <w:r w:rsidR="005C1450" w:rsidRPr="005C1450">
        <w:rPr>
          <w:b/>
          <w:sz w:val="22"/>
          <w:szCs w:val="22"/>
          <w:rPrChange w:id="83" w:author="Renee Hobbs" w:date="2013-03-19T08:36:00Z">
            <w:rPr>
              <w:b/>
              <w:color w:val="0000FF"/>
              <w:u w:val="single"/>
            </w:rPr>
          </w:rPrChange>
        </w:rPr>
        <w:t xml:space="preserve">Course Description: </w:t>
      </w:r>
      <w:r w:rsidR="005C1450" w:rsidRPr="005C1450">
        <w:rPr>
          <w:sz w:val="22"/>
          <w:szCs w:val="22"/>
          <w:rPrChange w:id="84" w:author="Renee Hobbs" w:date="2013-03-19T08:36:00Z">
            <w:rPr>
              <w:color w:val="0000FF"/>
              <w:szCs w:val="22"/>
              <w:u w:val="single"/>
            </w:rPr>
          </w:rPrChange>
        </w:rPr>
        <w:t>This intensive</w:t>
      </w:r>
      <w:ins w:id="85" w:author="Renee Hobbs" w:date="2013-03-19T07:45:00Z">
        <w:r w:rsidR="005C1450" w:rsidRPr="005C1450">
          <w:rPr>
            <w:sz w:val="22"/>
            <w:szCs w:val="22"/>
            <w:rPrChange w:id="86" w:author="Renee Hobbs" w:date="2013-03-19T08:36:00Z">
              <w:rPr>
                <w:color w:val="0000FF"/>
                <w:sz w:val="22"/>
                <w:szCs w:val="22"/>
                <w:u w:val="single"/>
              </w:rPr>
            </w:rPrChange>
          </w:rPr>
          <w:t xml:space="preserve"> six</w:t>
        </w:r>
      </w:ins>
      <w:del w:id="87" w:author="Renee Hobbs" w:date="2013-03-19T07:45:00Z">
        <w:r w:rsidR="005C1450" w:rsidRPr="005C1450">
          <w:rPr>
            <w:sz w:val="22"/>
            <w:szCs w:val="22"/>
            <w:rPrChange w:id="88" w:author="Renee Hobbs" w:date="2013-03-19T08:36:00Z">
              <w:rPr>
                <w:color w:val="0000FF"/>
                <w:szCs w:val="22"/>
                <w:u w:val="single"/>
              </w:rPr>
            </w:rPrChange>
          </w:rPr>
          <w:delText xml:space="preserve"> five</w:delText>
        </w:r>
      </w:del>
      <w:r w:rsidR="005C1450" w:rsidRPr="005C1450">
        <w:rPr>
          <w:sz w:val="22"/>
          <w:szCs w:val="22"/>
          <w:rPrChange w:id="89" w:author="Renee Hobbs" w:date="2013-03-19T08:36:00Z">
            <w:rPr>
              <w:color w:val="0000FF"/>
              <w:szCs w:val="22"/>
              <w:u w:val="single"/>
            </w:rPr>
          </w:rPrChange>
        </w:rPr>
        <w:t xml:space="preserve">-day course uses an institute model to focus on how literacy is changing as a result of emerging media and technologies. Students will learn how to conduct project-based inquiry using a variety of digital tools, which will help create challenging and engaging learning opportunities for you and your students. Each morning will offer an inspirational keynote presentation by scholars in the field and follow-up extended learning sessions for digging deeper into topics related to online reading, digital literacy in school and academic librarianship, media literacy and critical thinking across the curriculum, online learning, the role of popular culture and print, visual, sound and digital media in the lives of children and adolescents, and new forms of authorship, composition, collaboration and sharing.  In the afternoon, students engage in hands-on learning by doing, choosing from a range of Cool Tool and Hot Topic sessions that weave TPACK principles into thinking about digital learning spaces. Learn how to use technologies such as blogs, wikis, collaborative writing tools, video production, informational websites, Smart boards, iPads, and personal learning environments (PLE’s) to foster online learning, critical thinking, creativity and engagement. </w:t>
      </w:r>
    </w:p>
    <w:p w:rsidR="00000000" w:rsidRDefault="008529D4">
      <w:pPr>
        <w:rPr>
          <w:sz w:val="22"/>
          <w:szCs w:val="22"/>
          <w:rPrChange w:id="90" w:author="Renee Hobbs" w:date="2013-03-19T08:36:00Z">
            <w:rPr>
              <w:szCs w:val="22"/>
            </w:rPr>
          </w:rPrChange>
        </w:rPr>
        <w:pPrChange w:id="91" w:author="Renee Hobbs" w:date="2013-03-09T10:22:00Z">
          <w:pPr>
            <w:jc w:val="both"/>
          </w:pPr>
        </w:pPrChange>
      </w:pPr>
    </w:p>
    <w:p w:rsidR="00000000" w:rsidRDefault="005C1450">
      <w:pPr>
        <w:rPr>
          <w:sz w:val="22"/>
          <w:szCs w:val="22"/>
          <w:rPrChange w:id="92" w:author="Renee Hobbs" w:date="2013-03-19T08:36:00Z">
            <w:rPr/>
          </w:rPrChange>
        </w:rPr>
        <w:pPrChange w:id="93" w:author="Renee Hobbs" w:date="2013-03-09T10:22:00Z">
          <w:pPr>
            <w:jc w:val="both"/>
          </w:pPr>
        </w:pPrChange>
      </w:pPr>
      <w:r w:rsidRPr="005C1450">
        <w:rPr>
          <w:sz w:val="22"/>
          <w:szCs w:val="22"/>
          <w:rPrChange w:id="94" w:author="Renee Hobbs" w:date="2013-03-19T08:36:00Z">
            <w:rPr>
              <w:color w:val="0000FF"/>
              <w:szCs w:val="22"/>
              <w:u w:val="single"/>
            </w:rPr>
          </w:rPrChange>
        </w:rPr>
        <w:t xml:space="preserve">At the end of each day, students will work with others toward creating an innovative instructional plan that incorporates interdisciplinary content and new literacies prompted by emerging technologies. On the final day, projects are shared in an exciting gallery walk with the whole group along with plans for next steps. Participants who decide to earn optional graduate course credit will complete an additional assignment before and after the institute.   </w:t>
      </w:r>
    </w:p>
    <w:p w:rsidR="00061A43" w:rsidRPr="00272BE3" w:rsidRDefault="00061A43" w:rsidP="007816FA">
      <w:pPr>
        <w:rPr>
          <w:b/>
          <w:sz w:val="22"/>
          <w:szCs w:val="22"/>
          <w:rPrChange w:id="95" w:author="Renee Hobbs" w:date="2013-03-19T08:36:00Z">
            <w:rPr>
              <w:b/>
            </w:rPr>
          </w:rPrChange>
        </w:rPr>
      </w:pPr>
    </w:p>
    <w:p w:rsidR="00061A43" w:rsidRPr="00272BE3" w:rsidDel="00415833" w:rsidRDefault="005C1450" w:rsidP="007816FA">
      <w:pPr>
        <w:rPr>
          <w:del w:id="96" w:author="Julie Coiro" w:date="2013-03-20T06:11:00Z"/>
          <w:b/>
          <w:sz w:val="22"/>
          <w:szCs w:val="22"/>
          <w:rPrChange w:id="97" w:author="Renee Hobbs" w:date="2013-03-19T08:36:00Z">
            <w:rPr>
              <w:del w:id="98" w:author="Julie Coiro" w:date="2013-03-20T06:11:00Z"/>
              <w:b/>
            </w:rPr>
          </w:rPrChange>
        </w:rPr>
      </w:pPr>
      <w:r w:rsidRPr="005C1450">
        <w:rPr>
          <w:b/>
          <w:sz w:val="22"/>
          <w:szCs w:val="22"/>
          <w:rPrChange w:id="99" w:author="Renee Hobbs" w:date="2013-03-19T08:36:00Z">
            <w:rPr>
              <w:b/>
              <w:color w:val="0000FF"/>
              <w:u w:val="single"/>
            </w:rPr>
          </w:rPrChange>
        </w:rPr>
        <w:t xml:space="preserve">Organizers/Presenters for Summer 2013: </w:t>
      </w:r>
    </w:p>
    <w:p w:rsidR="00000000" w:rsidRDefault="005C1450">
      <w:pPr>
        <w:rPr>
          <w:rPrChange w:id="100" w:author="Renee Hobbs" w:date="2013-03-19T08:36:00Z">
            <w:rPr>
              <w:rFonts w:ascii="Times New Roman" w:hAnsi="Times New Roman"/>
              <w:szCs w:val="22"/>
            </w:rPr>
          </w:rPrChange>
        </w:rPr>
        <w:pPrChange w:id="101" w:author="Julie Coiro" w:date="2013-03-20T06:11:00Z">
          <w:pPr>
            <w:pStyle w:val="ListParagraph"/>
            <w:numPr>
              <w:numId w:val="1"/>
            </w:numPr>
            <w:spacing w:after="0"/>
            <w:ind w:hanging="360"/>
          </w:pPr>
        </w:pPrChange>
      </w:pPr>
      <w:del w:id="102" w:author="Renee Hobbs" w:date="2013-03-19T08:39:00Z">
        <w:r w:rsidRPr="005C1450">
          <w:rPr>
            <w:rFonts w:eastAsiaTheme="minorHAnsi"/>
            <w:rPrChange w:id="103" w:author="Renee Hobbs" w:date="2013-03-19T08:36:00Z">
              <w:rPr>
                <w:b/>
                <w:color w:val="0000FF"/>
                <w:szCs w:val="22"/>
                <w:u w:val="single"/>
              </w:rPr>
            </w:rPrChange>
          </w:rPr>
          <w:delText xml:space="preserve">Keynote Presenter: Doug Rushkoff of Codacademy.com and author of </w:delText>
        </w:r>
        <w:r w:rsidRPr="005C1450">
          <w:rPr>
            <w:rFonts w:eastAsiaTheme="minorHAnsi"/>
            <w:i/>
            <w:rPrChange w:id="104" w:author="Renee Hobbs" w:date="2013-03-19T08:36:00Z">
              <w:rPr>
                <w:i/>
                <w:color w:val="0000FF"/>
                <w:u w:val="single"/>
              </w:rPr>
            </w:rPrChange>
          </w:rPr>
          <w:delText>Present Shock</w:delText>
        </w:r>
        <w:r w:rsidRPr="005C1450">
          <w:rPr>
            <w:rFonts w:eastAsiaTheme="minorHAnsi"/>
            <w:rPrChange w:id="105" w:author="Renee Hobbs" w:date="2013-03-19T08:36:00Z">
              <w:rPr>
                <w:color w:val="0000FF"/>
                <w:u w:val="single"/>
              </w:rPr>
            </w:rPrChange>
          </w:rPr>
          <w:delText xml:space="preserve"> and </w:delText>
        </w:r>
        <w:r w:rsidRPr="005C1450">
          <w:rPr>
            <w:rFonts w:eastAsiaTheme="minorHAnsi"/>
            <w:i/>
            <w:rPrChange w:id="106" w:author="Renee Hobbs" w:date="2013-03-19T08:36:00Z">
              <w:rPr>
                <w:i/>
                <w:color w:val="0000FF"/>
                <w:u w:val="single"/>
              </w:rPr>
            </w:rPrChange>
          </w:rPr>
          <w:delText>Program or Be Programmed</w:delText>
        </w:r>
      </w:del>
    </w:p>
    <w:p w:rsidR="00061A43" w:rsidRPr="00272BE3" w:rsidRDefault="005C1450" w:rsidP="00CF2BC4">
      <w:pPr>
        <w:pStyle w:val="ListParagraph"/>
        <w:numPr>
          <w:ilvl w:val="0"/>
          <w:numId w:val="1"/>
        </w:numPr>
        <w:spacing w:after="0"/>
        <w:rPr>
          <w:rFonts w:ascii="Times New Roman" w:hAnsi="Times New Roman" w:cs="Times New Roman"/>
          <w:sz w:val="22"/>
          <w:szCs w:val="22"/>
          <w:rPrChange w:id="107" w:author="Renee Hobbs" w:date="2013-03-19T08:36:00Z">
            <w:rPr>
              <w:rFonts w:ascii="Times New Roman" w:hAnsi="Times New Roman"/>
              <w:szCs w:val="22"/>
            </w:rPr>
          </w:rPrChange>
        </w:rPr>
      </w:pPr>
      <w:del w:id="108" w:author="Renee Hobbs" w:date="2013-03-09T10:34:00Z">
        <w:r w:rsidRPr="005C1450">
          <w:rPr>
            <w:rFonts w:ascii="Times New Roman" w:hAnsi="Times New Roman" w:cs="Times New Roman"/>
            <w:b/>
            <w:sz w:val="22"/>
            <w:szCs w:val="22"/>
            <w:rPrChange w:id="109" w:author="Renee Hobbs" w:date="2013-03-19T08:36:00Z">
              <w:rPr>
                <w:rFonts w:ascii="Times New Roman" w:eastAsiaTheme="minorEastAsia" w:hAnsi="Times New Roman" w:cs="Times New Roman"/>
                <w:b/>
                <w:color w:val="0000FF"/>
                <w:szCs w:val="22"/>
                <w:u w:val="single"/>
              </w:rPr>
            </w:rPrChange>
          </w:rPr>
          <w:delText xml:space="preserve">Lead </w:delText>
        </w:r>
      </w:del>
      <w:r w:rsidRPr="005C1450">
        <w:rPr>
          <w:rFonts w:ascii="Times New Roman" w:hAnsi="Times New Roman" w:cs="Times New Roman"/>
          <w:b/>
          <w:sz w:val="22"/>
          <w:szCs w:val="22"/>
          <w:rPrChange w:id="110" w:author="Renee Hobbs" w:date="2013-03-19T08:36:00Z">
            <w:rPr>
              <w:rFonts w:ascii="Times New Roman" w:eastAsiaTheme="minorEastAsia" w:hAnsi="Times New Roman" w:cs="Times New Roman"/>
              <w:b/>
              <w:color w:val="0000FF"/>
              <w:szCs w:val="22"/>
              <w:u w:val="single"/>
            </w:rPr>
          </w:rPrChange>
        </w:rPr>
        <w:t>Faculty:</w:t>
      </w:r>
      <w:r w:rsidRPr="005C1450">
        <w:rPr>
          <w:rFonts w:ascii="Times New Roman" w:hAnsi="Times New Roman" w:cs="Times New Roman"/>
          <w:sz w:val="22"/>
          <w:szCs w:val="22"/>
          <w:rPrChange w:id="111" w:author="Renee Hobbs" w:date="2013-03-19T08:36:00Z">
            <w:rPr>
              <w:rFonts w:ascii="Times New Roman" w:eastAsiaTheme="minorEastAsia" w:hAnsi="Times New Roman" w:cs="Times New Roman"/>
              <w:color w:val="0000FF"/>
              <w:szCs w:val="22"/>
              <w:u w:val="single"/>
            </w:rPr>
          </w:rPrChange>
        </w:rPr>
        <w:t xml:space="preserve"> Julie Coiro and Renee Hobbs, University of Rhode Island</w:t>
      </w:r>
    </w:p>
    <w:p w:rsidR="00194182" w:rsidRPr="00272BE3" w:rsidRDefault="005C1450">
      <w:pPr>
        <w:pStyle w:val="ListParagraph"/>
        <w:numPr>
          <w:ilvl w:val="0"/>
          <w:numId w:val="1"/>
        </w:numPr>
        <w:spacing w:after="0"/>
        <w:rPr>
          <w:rFonts w:ascii="Times New Roman" w:hAnsi="Times New Roman" w:cs="Times New Roman"/>
          <w:b/>
          <w:sz w:val="22"/>
          <w:szCs w:val="22"/>
          <w:rPrChange w:id="112" w:author="Renee Hobbs" w:date="2013-03-19T08:36:00Z">
            <w:rPr>
              <w:rFonts w:ascii="Times New Roman" w:hAnsi="Times New Roman"/>
              <w:b/>
              <w:szCs w:val="22"/>
            </w:rPr>
          </w:rPrChange>
        </w:rPr>
      </w:pPr>
      <w:r w:rsidRPr="005C1450">
        <w:rPr>
          <w:rFonts w:ascii="Times New Roman" w:hAnsi="Times New Roman" w:cs="Times New Roman"/>
          <w:b/>
          <w:sz w:val="22"/>
          <w:szCs w:val="22"/>
          <w:rPrChange w:id="113" w:author="Renee Hobbs" w:date="2013-03-19T08:36:00Z">
            <w:rPr>
              <w:rFonts w:ascii="Times New Roman" w:eastAsiaTheme="minorEastAsia" w:hAnsi="Times New Roman" w:cs="Times New Roman"/>
              <w:b/>
              <w:color w:val="0000FF"/>
              <w:szCs w:val="22"/>
              <w:u w:val="single"/>
            </w:rPr>
          </w:rPrChange>
        </w:rPr>
        <w:t xml:space="preserve">Workshop Leaders: </w:t>
      </w:r>
    </w:p>
    <w:p w:rsidR="00061A43" w:rsidRPr="00272BE3" w:rsidRDefault="005C1450">
      <w:pPr>
        <w:pStyle w:val="ListParagraph"/>
        <w:numPr>
          <w:ilvl w:val="1"/>
          <w:numId w:val="1"/>
        </w:numPr>
        <w:spacing w:after="0"/>
        <w:rPr>
          <w:rFonts w:ascii="Times New Roman" w:hAnsi="Times New Roman" w:cs="Times New Roman"/>
          <w:sz w:val="22"/>
          <w:szCs w:val="22"/>
          <w:rPrChange w:id="114" w:author="Renee Hobbs" w:date="2013-03-19T08:36:00Z">
            <w:rPr>
              <w:rFonts w:ascii="Times New Roman" w:hAnsi="Times New Roman"/>
              <w:szCs w:val="22"/>
            </w:rPr>
          </w:rPrChange>
        </w:rPr>
      </w:pPr>
      <w:r w:rsidRPr="005C1450">
        <w:rPr>
          <w:rFonts w:ascii="Times New Roman" w:hAnsi="Times New Roman" w:cs="Times New Roman"/>
          <w:sz w:val="22"/>
          <w:szCs w:val="22"/>
          <w:rPrChange w:id="115" w:author="Renee Hobbs" w:date="2013-03-19T08:36:00Z">
            <w:rPr>
              <w:rFonts w:ascii="Times New Roman" w:eastAsiaTheme="minorEastAsia" w:hAnsi="Times New Roman" w:cs="Times New Roman"/>
              <w:color w:val="0000FF"/>
              <w:szCs w:val="22"/>
              <w:u w:val="single"/>
            </w:rPr>
          </w:rPrChange>
        </w:rPr>
        <w:t xml:space="preserve">Rhys Daunic, The Media Spot, Brooklyn, NY </w:t>
      </w:r>
    </w:p>
    <w:p w:rsidR="00061A43" w:rsidRPr="00272BE3" w:rsidRDefault="005C1450">
      <w:pPr>
        <w:pStyle w:val="ListParagraph"/>
        <w:numPr>
          <w:ilvl w:val="1"/>
          <w:numId w:val="1"/>
        </w:numPr>
        <w:spacing w:after="0"/>
        <w:rPr>
          <w:rFonts w:ascii="Times New Roman" w:hAnsi="Times New Roman" w:cs="Times New Roman"/>
          <w:sz w:val="22"/>
          <w:szCs w:val="22"/>
          <w:rPrChange w:id="116" w:author="Renee Hobbs" w:date="2013-03-19T08:36:00Z">
            <w:rPr>
              <w:rFonts w:ascii="Times New Roman" w:hAnsi="Times New Roman"/>
              <w:szCs w:val="22"/>
            </w:rPr>
          </w:rPrChange>
        </w:rPr>
      </w:pPr>
      <w:r w:rsidRPr="005C1450">
        <w:rPr>
          <w:rFonts w:ascii="Times New Roman" w:hAnsi="Times New Roman" w:cs="Times New Roman"/>
          <w:sz w:val="22"/>
          <w:szCs w:val="22"/>
          <w:rPrChange w:id="117" w:author="Renee Hobbs" w:date="2013-03-19T08:36:00Z">
            <w:rPr>
              <w:rFonts w:ascii="Times New Roman" w:eastAsiaTheme="minorEastAsia" w:hAnsi="Times New Roman" w:cs="Times New Roman"/>
              <w:color w:val="0000FF"/>
              <w:szCs w:val="22"/>
              <w:u w:val="single"/>
            </w:rPr>
          </w:rPrChange>
        </w:rPr>
        <w:t>Michele Schira-Hagerman, Michigan State University</w:t>
      </w:r>
    </w:p>
    <w:p w:rsidR="00061A43" w:rsidRPr="00272BE3" w:rsidRDefault="005C1450">
      <w:pPr>
        <w:pStyle w:val="ListParagraph"/>
        <w:numPr>
          <w:ilvl w:val="1"/>
          <w:numId w:val="1"/>
        </w:numPr>
        <w:spacing w:after="0"/>
        <w:rPr>
          <w:rFonts w:ascii="Times New Roman" w:hAnsi="Times New Roman" w:cs="Times New Roman"/>
          <w:sz w:val="22"/>
          <w:szCs w:val="22"/>
          <w:rPrChange w:id="118" w:author="Renee Hobbs" w:date="2013-03-19T08:36:00Z">
            <w:rPr>
              <w:rFonts w:ascii="Times New Roman" w:hAnsi="Times New Roman"/>
              <w:szCs w:val="22"/>
            </w:rPr>
          </w:rPrChange>
        </w:rPr>
      </w:pPr>
      <w:r w:rsidRPr="005C1450">
        <w:rPr>
          <w:rFonts w:ascii="Times New Roman" w:hAnsi="Times New Roman" w:cs="Times New Roman"/>
          <w:sz w:val="22"/>
          <w:szCs w:val="22"/>
          <w:rPrChange w:id="119" w:author="Renee Hobbs" w:date="2013-03-19T08:36:00Z">
            <w:rPr>
              <w:rFonts w:ascii="Times New Roman" w:eastAsiaTheme="minorEastAsia" w:hAnsi="Times New Roman" w:cs="Times New Roman"/>
              <w:color w:val="0000FF"/>
              <w:szCs w:val="22"/>
              <w:u w:val="single"/>
            </w:rPr>
          </w:rPrChange>
        </w:rPr>
        <w:t xml:space="preserve">Hiller Spires, North Carolina State University </w:t>
      </w:r>
    </w:p>
    <w:p w:rsidR="00061A43" w:rsidRPr="00272BE3" w:rsidRDefault="005C1450">
      <w:pPr>
        <w:pStyle w:val="ListParagraph"/>
        <w:numPr>
          <w:ilvl w:val="1"/>
          <w:numId w:val="1"/>
        </w:numPr>
        <w:spacing w:after="0"/>
        <w:rPr>
          <w:rFonts w:ascii="Times New Roman" w:hAnsi="Times New Roman" w:cs="Times New Roman"/>
          <w:sz w:val="22"/>
          <w:szCs w:val="22"/>
          <w:rPrChange w:id="120" w:author="Renee Hobbs" w:date="2013-03-19T08:36:00Z">
            <w:rPr>
              <w:rFonts w:ascii="Times New Roman" w:hAnsi="Times New Roman"/>
              <w:szCs w:val="22"/>
            </w:rPr>
          </w:rPrChange>
        </w:rPr>
      </w:pPr>
      <w:r w:rsidRPr="005C1450">
        <w:rPr>
          <w:rFonts w:ascii="Times New Roman" w:hAnsi="Times New Roman" w:cs="Times New Roman"/>
          <w:sz w:val="22"/>
          <w:szCs w:val="22"/>
          <w:rPrChange w:id="121" w:author="Renee Hobbs" w:date="2013-03-19T08:36:00Z">
            <w:rPr>
              <w:rFonts w:ascii="Times New Roman" w:eastAsiaTheme="minorEastAsia" w:hAnsi="Times New Roman" w:cs="Times New Roman"/>
              <w:color w:val="0000FF"/>
              <w:szCs w:val="22"/>
              <w:u w:val="single"/>
            </w:rPr>
          </w:rPrChange>
        </w:rPr>
        <w:t>Jonathan Friesem, University of Rhode Island</w:t>
      </w:r>
    </w:p>
    <w:p w:rsidR="00DA3D03" w:rsidRPr="00272BE3" w:rsidRDefault="005C1450">
      <w:pPr>
        <w:pStyle w:val="ListParagraph"/>
        <w:numPr>
          <w:ilvl w:val="1"/>
          <w:numId w:val="1"/>
        </w:numPr>
        <w:spacing w:after="0"/>
        <w:rPr>
          <w:rFonts w:ascii="Times New Roman" w:hAnsi="Times New Roman" w:cs="Times New Roman"/>
          <w:sz w:val="22"/>
          <w:szCs w:val="22"/>
          <w:rPrChange w:id="122" w:author="Renee Hobbs" w:date="2013-03-19T08:36:00Z">
            <w:rPr>
              <w:rFonts w:ascii="Times New Roman" w:hAnsi="Times New Roman"/>
              <w:szCs w:val="22"/>
            </w:rPr>
          </w:rPrChange>
        </w:rPr>
      </w:pPr>
      <w:r w:rsidRPr="005C1450">
        <w:rPr>
          <w:rFonts w:ascii="Times New Roman" w:hAnsi="Times New Roman" w:cs="Times New Roman"/>
          <w:sz w:val="22"/>
          <w:szCs w:val="22"/>
          <w:rPrChange w:id="123" w:author="Renee Hobbs" w:date="2013-03-19T08:36:00Z">
            <w:rPr>
              <w:rFonts w:ascii="Times New Roman" w:eastAsiaTheme="minorEastAsia" w:hAnsi="Times New Roman" w:cs="Times New Roman"/>
              <w:color w:val="0000FF"/>
              <w:szCs w:val="22"/>
              <w:u w:val="single"/>
            </w:rPr>
          </w:rPrChange>
        </w:rPr>
        <w:t>Mary Moen, University of Rhode Island</w:t>
      </w:r>
    </w:p>
    <w:p w:rsidR="00272BE3" w:rsidRPr="006F7800" w:rsidRDefault="00BE29FF" w:rsidP="00272BE3">
      <w:pPr>
        <w:pStyle w:val="ListParagraph"/>
        <w:numPr>
          <w:ilvl w:val="0"/>
          <w:numId w:val="1"/>
        </w:numPr>
        <w:spacing w:after="0"/>
        <w:rPr>
          <w:rFonts w:ascii="Times New Roman" w:hAnsi="Times New Roman" w:cs="Times New Roman"/>
          <w:sz w:val="22"/>
          <w:szCs w:val="22"/>
        </w:rPr>
      </w:pPr>
      <w:ins w:id="124" w:author="Julie Coiro" w:date="2013-05-20T08:16:00Z">
        <w:r>
          <w:rPr>
            <w:rFonts w:ascii="Times New Roman" w:hAnsi="Times New Roman" w:cs="Times New Roman"/>
            <w:b/>
            <w:sz w:val="22"/>
            <w:szCs w:val="22"/>
          </w:rPr>
          <w:t xml:space="preserve">Special </w:t>
        </w:r>
      </w:ins>
      <w:ins w:id="125" w:author="Renee Hobbs" w:date="2013-03-19T08:39:00Z">
        <w:r w:rsidR="00272BE3" w:rsidRPr="006F7800">
          <w:rPr>
            <w:rFonts w:ascii="Times New Roman" w:hAnsi="Times New Roman" w:cs="Times New Roman"/>
            <w:b/>
            <w:sz w:val="22"/>
            <w:szCs w:val="22"/>
          </w:rPr>
          <w:t>Keynote Presenter:</w:t>
        </w:r>
        <w:r w:rsidR="00272BE3" w:rsidRPr="006F7800">
          <w:rPr>
            <w:rFonts w:ascii="Times New Roman" w:hAnsi="Times New Roman" w:cs="Times New Roman"/>
            <w:sz w:val="22"/>
            <w:szCs w:val="22"/>
          </w:rPr>
          <w:t xml:space="preserve"> Doug Rushkoff of Codacademy.com and author of </w:t>
        </w:r>
        <w:r w:rsidR="00272BE3" w:rsidRPr="006F7800">
          <w:rPr>
            <w:rFonts w:ascii="Times New Roman" w:hAnsi="Times New Roman" w:cs="Times New Roman"/>
            <w:i/>
            <w:sz w:val="22"/>
            <w:szCs w:val="22"/>
          </w:rPr>
          <w:t>Present Shock</w:t>
        </w:r>
        <w:r w:rsidR="00272BE3" w:rsidRPr="006F7800">
          <w:rPr>
            <w:rFonts w:ascii="Times New Roman" w:hAnsi="Times New Roman" w:cs="Times New Roman"/>
            <w:sz w:val="22"/>
            <w:szCs w:val="22"/>
          </w:rPr>
          <w:t xml:space="preserve"> and </w:t>
        </w:r>
        <w:r w:rsidR="00272BE3" w:rsidRPr="006F7800">
          <w:rPr>
            <w:rFonts w:ascii="Times New Roman" w:hAnsi="Times New Roman" w:cs="Times New Roman"/>
            <w:i/>
            <w:sz w:val="22"/>
            <w:szCs w:val="22"/>
          </w:rPr>
          <w:t>Program or Be Programmed</w:t>
        </w:r>
      </w:ins>
    </w:p>
    <w:p w:rsidR="00061A43" w:rsidRPr="00272BE3" w:rsidRDefault="00061A43">
      <w:pPr>
        <w:rPr>
          <w:sz w:val="22"/>
          <w:szCs w:val="22"/>
          <w:rPrChange w:id="126" w:author="Renee Hobbs" w:date="2013-03-19T08:36:00Z">
            <w:rPr>
              <w:szCs w:val="22"/>
            </w:rPr>
          </w:rPrChange>
        </w:rPr>
      </w:pPr>
    </w:p>
    <w:p w:rsidR="00B75E9D" w:rsidRPr="00272BE3" w:rsidRDefault="005C1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b/>
          <w:sz w:val="22"/>
          <w:szCs w:val="22"/>
          <w:rPrChange w:id="127" w:author="Renee Hobbs" w:date="2013-03-19T08:36:00Z">
            <w:rPr>
              <w:rFonts w:eastAsia="Times New Roman"/>
              <w:b/>
            </w:rPr>
          </w:rPrChange>
        </w:rPr>
      </w:pPr>
      <w:r w:rsidRPr="005C1450">
        <w:rPr>
          <w:rFonts w:eastAsia="Times New Roman"/>
          <w:b/>
          <w:sz w:val="22"/>
          <w:szCs w:val="22"/>
          <w:rPrChange w:id="128" w:author="Renee Hobbs" w:date="2013-03-19T08:36:00Z">
            <w:rPr>
              <w:rFonts w:asciiTheme="minorHAnsi" w:eastAsia="Times New Roman" w:hAnsiTheme="minorHAnsi" w:cstheme="minorBidi"/>
              <w:b/>
              <w:color w:val="0000FF"/>
              <w:u w:val="single"/>
            </w:rPr>
          </w:rPrChange>
        </w:rPr>
        <w:t>Course Readings</w:t>
      </w:r>
    </w:p>
    <w:p w:rsidR="000E7CCA" w:rsidRPr="00272BE3" w:rsidRDefault="005C1450">
      <w:pPr>
        <w:pStyle w:val="Title"/>
        <w:jc w:val="left"/>
        <w:rPr>
          <w:rFonts w:ascii="Times New Roman" w:hAnsi="Times New Roman"/>
          <w:b w:val="0"/>
          <w:sz w:val="22"/>
          <w:szCs w:val="22"/>
          <w:rPrChange w:id="129" w:author="Renee Hobbs" w:date="2013-03-19T08:36:00Z">
            <w:rPr>
              <w:b w:val="0"/>
            </w:rPr>
          </w:rPrChange>
        </w:rPr>
      </w:pPr>
      <w:r w:rsidRPr="005C1450">
        <w:rPr>
          <w:rFonts w:ascii="Times New Roman" w:hAnsi="Times New Roman"/>
          <w:b w:val="0"/>
          <w:sz w:val="22"/>
          <w:szCs w:val="22"/>
          <w:rPrChange w:id="130" w:author="Renee Hobbs" w:date="2013-03-19T08:36:00Z">
            <w:rPr>
              <w:rFonts w:ascii="Times New Roman" w:eastAsiaTheme="minorEastAsia" w:hAnsi="Times New Roman" w:cstheme="minorBidi"/>
              <w:b w:val="0"/>
              <w:color w:val="0000FF"/>
              <w:szCs w:val="24"/>
              <w:u w:val="single"/>
            </w:rPr>
          </w:rPrChange>
        </w:rPr>
        <w:t>All institute readings will be posted on the website before the beginning of the course</w:t>
      </w:r>
      <w:ins w:id="131" w:author="Julie Coiro" w:date="2013-06-28T07:15:00Z">
        <w:r w:rsidR="00AD0DC1">
          <w:rPr>
            <w:rFonts w:ascii="Times New Roman" w:hAnsi="Times New Roman"/>
            <w:b w:val="0"/>
            <w:sz w:val="22"/>
            <w:szCs w:val="22"/>
          </w:rPr>
          <w:t xml:space="preserve"> at </w:t>
        </w:r>
        <w:r w:rsidR="00AD0DC1">
          <w:rPr>
            <w:sz w:val="22"/>
            <w:szCs w:val="22"/>
          </w:rPr>
          <w:fldChar w:fldCharType="begin"/>
        </w:r>
        <w:r w:rsidR="00AD0DC1">
          <w:rPr>
            <w:sz w:val="22"/>
            <w:szCs w:val="22"/>
          </w:rPr>
          <w:instrText xml:space="preserve"> HYPERLINK "</w:instrText>
        </w:r>
        <w:r w:rsidR="00AD0DC1" w:rsidRPr="00AD0DC1">
          <w:rPr>
            <w:sz w:val="22"/>
            <w:szCs w:val="22"/>
          </w:rPr>
          <w:instrText>http://dliuri2013.wikispaces.com/Additional+Course+Assignments</w:instrText>
        </w:r>
        <w:r w:rsidR="00AD0DC1">
          <w:rPr>
            <w:sz w:val="22"/>
            <w:szCs w:val="22"/>
          </w:rPr>
          <w:instrText xml:space="preserve">" </w:instrText>
        </w:r>
      </w:ins>
      <w:r w:rsidR="00AD0DC1" w:rsidRPr="00A1175A">
        <w:rPr>
          <w:sz w:val="22"/>
          <w:szCs w:val="22"/>
        </w:rPr>
      </w:r>
      <w:ins w:id="132" w:author="Julie Coiro" w:date="2013-06-28T07:15:00Z">
        <w:r w:rsidR="00AD0DC1">
          <w:rPr>
            <w:sz w:val="22"/>
            <w:szCs w:val="22"/>
          </w:rPr>
          <w:fldChar w:fldCharType="separate"/>
        </w:r>
        <w:r w:rsidR="00AD0DC1" w:rsidRPr="00A1175A">
          <w:rPr>
            <w:rStyle w:val="Hyperlink"/>
            <w:sz w:val="22"/>
            <w:szCs w:val="22"/>
          </w:rPr>
          <w:t>http://dliuri2013.wikispaces.com/Additional+Course+Assignments</w:t>
        </w:r>
        <w:r w:rsidR="00AD0DC1">
          <w:rPr>
            <w:sz w:val="22"/>
            <w:szCs w:val="22"/>
          </w:rPr>
          <w:fldChar w:fldCharType="end"/>
        </w:r>
        <w:r w:rsidR="00AD0DC1">
          <w:rPr>
            <w:rFonts w:ascii="Times New Roman" w:hAnsi="Times New Roman"/>
            <w:b w:val="0"/>
            <w:sz w:val="22"/>
            <w:szCs w:val="22"/>
          </w:rPr>
          <w:t xml:space="preserve">. </w:t>
        </w:r>
      </w:ins>
      <w:del w:id="133" w:author="Julie Coiro" w:date="2013-06-28T07:15:00Z">
        <w:r w:rsidRPr="005C1450" w:rsidDel="00AD0DC1">
          <w:rPr>
            <w:rFonts w:ascii="Times New Roman" w:hAnsi="Times New Roman"/>
            <w:b w:val="0"/>
            <w:sz w:val="22"/>
            <w:szCs w:val="22"/>
            <w:rPrChange w:id="134" w:author="Renee Hobbs" w:date="2013-03-19T08:36:00Z">
              <w:rPr>
                <w:rFonts w:ascii="Times New Roman" w:eastAsiaTheme="minorEastAsia" w:hAnsi="Times New Roman" w:cstheme="minorBidi"/>
                <w:b w:val="0"/>
                <w:color w:val="0000FF"/>
                <w:szCs w:val="24"/>
                <w:u w:val="single"/>
              </w:rPr>
            </w:rPrChange>
          </w:rPr>
          <w:delText xml:space="preserve">. </w:delText>
        </w:r>
      </w:del>
      <w:r w:rsidRPr="005C1450">
        <w:rPr>
          <w:rFonts w:ascii="Times New Roman" w:hAnsi="Times New Roman"/>
          <w:b w:val="0"/>
          <w:sz w:val="22"/>
          <w:szCs w:val="22"/>
          <w:rPrChange w:id="135" w:author="Renee Hobbs" w:date="2013-03-19T08:36:00Z">
            <w:rPr>
              <w:rFonts w:ascii="Times New Roman" w:eastAsiaTheme="minorEastAsia" w:hAnsi="Times New Roman" w:cstheme="minorBidi"/>
              <w:b w:val="0"/>
              <w:color w:val="0000FF"/>
              <w:szCs w:val="24"/>
              <w:u w:val="single"/>
            </w:rPr>
          </w:rPrChange>
        </w:rPr>
        <w:t xml:space="preserve"> Most readings will align with the Digging Deeper sessions, which will be the common threads of the course. </w:t>
      </w:r>
    </w:p>
    <w:p w:rsidR="00E87E70" w:rsidRPr="00272BE3" w:rsidRDefault="00E87E70">
      <w:pPr>
        <w:pStyle w:val="Title"/>
        <w:jc w:val="left"/>
        <w:rPr>
          <w:rFonts w:ascii="Times New Roman" w:hAnsi="Times New Roman"/>
          <w:sz w:val="22"/>
          <w:szCs w:val="22"/>
          <w:rPrChange w:id="136" w:author="Renee Hobbs" w:date="2013-03-19T08:36:00Z">
            <w:rPr/>
          </w:rPrChange>
        </w:rPr>
      </w:pPr>
    </w:p>
    <w:p w:rsidR="00C33E26" w:rsidRPr="00272BE3" w:rsidRDefault="005C1450">
      <w:pPr>
        <w:pStyle w:val="Title"/>
        <w:jc w:val="left"/>
        <w:rPr>
          <w:rFonts w:ascii="Times New Roman" w:hAnsi="Times New Roman"/>
          <w:sz w:val="22"/>
          <w:szCs w:val="22"/>
          <w:rPrChange w:id="137" w:author="Renee Hobbs" w:date="2013-03-19T08:36:00Z">
            <w:rPr/>
          </w:rPrChange>
        </w:rPr>
      </w:pPr>
      <w:r w:rsidRPr="005C1450">
        <w:rPr>
          <w:rFonts w:ascii="Times New Roman" w:hAnsi="Times New Roman"/>
          <w:sz w:val="22"/>
          <w:szCs w:val="22"/>
          <w:rPrChange w:id="138" w:author="Renee Hobbs" w:date="2013-03-19T08:36:00Z">
            <w:rPr>
              <w:rFonts w:ascii="Times New Roman" w:eastAsiaTheme="minorEastAsia" w:hAnsi="Times New Roman" w:cstheme="minorBidi"/>
              <w:b w:val="0"/>
              <w:color w:val="0000FF"/>
              <w:szCs w:val="24"/>
              <w:u w:val="single"/>
            </w:rPr>
          </w:rPrChange>
        </w:rPr>
        <w:t>Optional Texts</w:t>
      </w:r>
    </w:p>
    <w:p w:rsidR="00C33E26" w:rsidRPr="00272BE3" w:rsidRDefault="005C1450">
      <w:pPr>
        <w:pStyle w:val="Title"/>
        <w:ind w:left="540" w:hanging="540"/>
        <w:jc w:val="left"/>
        <w:rPr>
          <w:rFonts w:ascii="Times New Roman" w:hAnsi="Times New Roman"/>
          <w:b w:val="0"/>
          <w:sz w:val="22"/>
          <w:szCs w:val="22"/>
          <w:rPrChange w:id="139" w:author="Renee Hobbs" w:date="2013-03-19T08:36:00Z">
            <w:rPr>
              <w:b w:val="0"/>
            </w:rPr>
          </w:rPrChange>
        </w:rPr>
      </w:pPr>
      <w:r w:rsidRPr="005C1450">
        <w:rPr>
          <w:rFonts w:ascii="Times New Roman" w:hAnsi="Times New Roman"/>
          <w:b w:val="0"/>
          <w:sz w:val="22"/>
          <w:szCs w:val="22"/>
          <w:rPrChange w:id="140" w:author="Renee Hobbs" w:date="2013-03-19T08:36:00Z">
            <w:rPr>
              <w:rFonts w:ascii="Times New Roman" w:eastAsiaTheme="minorEastAsia" w:hAnsi="Times New Roman" w:cstheme="minorBidi"/>
              <w:b w:val="0"/>
              <w:color w:val="0000FF"/>
              <w:szCs w:val="24"/>
              <w:u w:val="single"/>
            </w:rPr>
          </w:rPrChange>
        </w:rPr>
        <w:t xml:space="preserve">Hobbs, R. (2011). </w:t>
      </w:r>
      <w:r w:rsidRPr="005C1450">
        <w:rPr>
          <w:rFonts w:ascii="Times New Roman" w:hAnsi="Times New Roman"/>
          <w:b w:val="0"/>
          <w:i/>
          <w:sz w:val="22"/>
          <w:szCs w:val="22"/>
          <w:rPrChange w:id="141" w:author="Renee Hobbs" w:date="2013-03-19T08:36:00Z">
            <w:rPr>
              <w:rFonts w:ascii="Times New Roman" w:eastAsiaTheme="minorEastAsia" w:hAnsi="Times New Roman" w:cstheme="minorBidi"/>
              <w:b w:val="0"/>
              <w:color w:val="0000FF"/>
              <w:szCs w:val="24"/>
              <w:u w:val="single"/>
            </w:rPr>
          </w:rPrChange>
        </w:rPr>
        <w:t>Digital and Media Literacy: Connecting Culture and Classroom.</w:t>
      </w:r>
      <w:r w:rsidRPr="005C1450">
        <w:rPr>
          <w:rFonts w:ascii="Times New Roman" w:hAnsi="Times New Roman"/>
          <w:b w:val="0"/>
          <w:sz w:val="22"/>
          <w:szCs w:val="22"/>
          <w:rPrChange w:id="142" w:author="Renee Hobbs" w:date="2013-03-19T08:36:00Z">
            <w:rPr>
              <w:rFonts w:ascii="Times New Roman" w:eastAsiaTheme="minorEastAsia" w:hAnsi="Times New Roman" w:cstheme="minorBidi"/>
              <w:b w:val="0"/>
              <w:color w:val="0000FF"/>
              <w:szCs w:val="24"/>
              <w:u w:val="single"/>
            </w:rPr>
          </w:rPrChange>
        </w:rPr>
        <w:t xml:space="preserve"> Thousand Oaks, CA: Corwin Press. </w:t>
      </w:r>
    </w:p>
    <w:p w:rsidR="00165302" w:rsidRPr="00AD0DC1" w:rsidRDefault="005C1450" w:rsidP="00566FF1">
      <w:pPr>
        <w:pStyle w:val="Title"/>
        <w:ind w:left="540" w:hanging="540"/>
        <w:jc w:val="left"/>
        <w:rPr>
          <w:del w:id="143" w:author="Unknown"/>
          <w:rFonts w:ascii="Times New Roman" w:hAnsi="Times New Roman"/>
          <w:b w:val="0"/>
          <w:sz w:val="22"/>
          <w:szCs w:val="22"/>
          <w:rPrChange w:id="144" w:author="Julie Coiro" w:date="2013-06-28T07:15:00Z">
            <w:rPr>
              <w:del w:id="145" w:author="Unknown"/>
              <w:rFonts w:ascii="Times New Roman" w:hAnsi="Times New Roman"/>
              <w:b w:val="0"/>
              <w:sz w:val="22"/>
              <w:szCs w:val="22"/>
            </w:rPr>
          </w:rPrChange>
        </w:rPr>
      </w:pPr>
      <w:r w:rsidRPr="00AD0DC1">
        <w:rPr>
          <w:b w:val="0"/>
          <w:sz w:val="22"/>
          <w:szCs w:val="22"/>
          <w:rPrChange w:id="146" w:author="Julie Coiro" w:date="2013-06-28T07:15:00Z">
            <w:rPr>
              <w:rFonts w:asciiTheme="minorHAnsi" w:eastAsiaTheme="minorHAnsi" w:hAnsiTheme="minorHAnsi" w:cstheme="minorBidi"/>
              <w:color w:val="0000FF"/>
              <w:u w:val="single"/>
            </w:rPr>
          </w:rPrChange>
        </w:rPr>
        <w:t xml:space="preserve">Shelly, G.B., Gunter, G.A., &amp; Gunter, R. E. (2012). </w:t>
      </w:r>
      <w:r w:rsidRPr="00AD0DC1">
        <w:rPr>
          <w:b w:val="0"/>
          <w:i/>
          <w:sz w:val="22"/>
          <w:szCs w:val="22"/>
          <w:rPrChange w:id="147" w:author="Julie Coiro" w:date="2013-06-28T07:15:00Z">
            <w:rPr>
              <w:rFonts w:asciiTheme="minorHAnsi" w:eastAsiaTheme="minorHAnsi" w:hAnsiTheme="minorHAnsi" w:cstheme="minorBidi"/>
              <w:i/>
              <w:color w:val="0000FF"/>
              <w:u w:val="single"/>
            </w:rPr>
          </w:rPrChange>
        </w:rPr>
        <w:t xml:space="preserve">Teachers Discovering Computers: Integrating Technology in a Connected World </w:t>
      </w:r>
      <w:r w:rsidRPr="00AD0DC1">
        <w:rPr>
          <w:b w:val="0"/>
          <w:sz w:val="22"/>
          <w:szCs w:val="22"/>
          <w:rPrChange w:id="148" w:author="Julie Coiro" w:date="2013-06-28T07:15:00Z">
            <w:rPr>
              <w:rFonts w:asciiTheme="minorHAnsi" w:eastAsiaTheme="minorHAnsi" w:hAnsiTheme="minorHAnsi" w:cstheme="minorBidi"/>
              <w:color w:val="0000FF"/>
              <w:u w:val="single"/>
            </w:rPr>
          </w:rPrChange>
        </w:rPr>
        <w:t>(7</w:t>
      </w:r>
      <w:r w:rsidRPr="00AD0DC1">
        <w:rPr>
          <w:b w:val="0"/>
          <w:sz w:val="22"/>
          <w:szCs w:val="22"/>
          <w:vertAlign w:val="superscript"/>
          <w:rPrChange w:id="149" w:author="Julie Coiro" w:date="2013-06-28T07:15:00Z">
            <w:rPr>
              <w:rFonts w:asciiTheme="minorHAnsi" w:eastAsiaTheme="minorHAnsi" w:hAnsiTheme="minorHAnsi" w:cstheme="minorBidi"/>
              <w:color w:val="0000FF"/>
              <w:u w:val="single"/>
              <w:vertAlign w:val="superscript"/>
            </w:rPr>
          </w:rPrChange>
        </w:rPr>
        <w:t>th</w:t>
      </w:r>
      <w:r w:rsidRPr="00AD0DC1">
        <w:rPr>
          <w:b w:val="0"/>
          <w:sz w:val="22"/>
          <w:szCs w:val="22"/>
          <w:rPrChange w:id="150" w:author="Julie Coiro" w:date="2013-06-28T07:15:00Z">
            <w:rPr>
              <w:rFonts w:asciiTheme="minorHAnsi" w:eastAsiaTheme="minorHAnsi" w:hAnsiTheme="minorHAnsi" w:cstheme="minorBidi"/>
              <w:color w:val="0000FF"/>
              <w:u w:val="single"/>
            </w:rPr>
          </w:rPrChange>
        </w:rPr>
        <w:t xml:space="preserve"> Ed.). Boston, MA: Course Technology, Cengage Learning. </w:t>
      </w:r>
    </w:p>
    <w:p w:rsidR="00566FF1" w:rsidRPr="00272BE3" w:rsidDel="00566FF1" w:rsidRDefault="00566FF1">
      <w:pPr>
        <w:pStyle w:val="Title"/>
        <w:numPr>
          <w:ins w:id="151" w:author="Julie Coiro" w:date="2013-03-20T06:52:00Z"/>
        </w:numPr>
        <w:ind w:left="540" w:hanging="540"/>
        <w:jc w:val="left"/>
        <w:rPr>
          <w:ins w:id="152" w:author="Julie Coiro" w:date="2013-03-20T06:52:00Z"/>
          <w:rFonts w:ascii="Times New Roman" w:hAnsi="Times New Roman"/>
          <w:b w:val="0"/>
          <w:sz w:val="22"/>
          <w:szCs w:val="22"/>
          <w:rPrChange w:id="153" w:author="Renee Hobbs" w:date="2013-03-19T08:36:00Z">
            <w:rPr>
              <w:ins w:id="154" w:author="Julie Coiro" w:date="2013-03-20T06:52:00Z"/>
              <w:b w:val="0"/>
            </w:rPr>
          </w:rPrChange>
        </w:rPr>
      </w:pPr>
    </w:p>
    <w:p w:rsidR="00224F5E" w:rsidRDefault="00224F5E" w:rsidP="00D53149">
      <w:pPr>
        <w:pStyle w:val="Title"/>
        <w:numPr>
          <w:ins w:id="155" w:author="Julie Coiro" w:date="2013-05-20T08:31:00Z"/>
        </w:numPr>
        <w:ind w:left="540" w:hanging="540"/>
        <w:rPr>
          <w:ins w:id="156" w:author="Julie Coiro" w:date="2013-05-20T08:31:00Z"/>
          <w:rFonts w:ascii="Times New Roman" w:eastAsiaTheme="minorEastAsia" w:hAnsi="Times New Roman"/>
          <w:sz w:val="22"/>
          <w:szCs w:val="22"/>
        </w:rPr>
      </w:pPr>
    </w:p>
    <w:p w:rsidR="00FC426A" w:rsidRDefault="00FC426A">
      <w:pPr>
        <w:rPr>
          <w:ins w:id="157" w:author="Julie Coiro" w:date="2013-05-20T08:42:00Z"/>
          <w:b/>
          <w:sz w:val="22"/>
          <w:szCs w:val="22"/>
        </w:rPr>
      </w:pPr>
      <w:ins w:id="158" w:author="Julie Coiro" w:date="2013-05-20T08:42:00Z">
        <w:r>
          <w:rPr>
            <w:sz w:val="22"/>
            <w:szCs w:val="22"/>
          </w:rPr>
          <w:br w:type="page"/>
        </w:r>
      </w:ins>
    </w:p>
    <w:p w:rsidR="00224F5E" w:rsidRDefault="005C1450" w:rsidP="00D53149">
      <w:pPr>
        <w:pStyle w:val="Title"/>
        <w:numPr>
          <w:ins w:id="159" w:author="Julie Coiro" w:date="2013-05-20T08:30:00Z"/>
        </w:numPr>
        <w:ind w:left="540" w:hanging="540"/>
        <w:rPr>
          <w:ins w:id="160" w:author="Julie Coiro" w:date="2013-05-20T08:31:00Z"/>
          <w:rFonts w:ascii="Times New Roman" w:eastAsiaTheme="minorEastAsia" w:hAnsi="Times New Roman"/>
          <w:sz w:val="22"/>
          <w:szCs w:val="22"/>
        </w:rPr>
      </w:pPr>
      <w:ins w:id="161" w:author="Julie Coiro" w:date="2013-05-20T08:30:00Z">
        <w:r w:rsidRPr="005C1450">
          <w:rPr>
            <w:rFonts w:ascii="Times New Roman" w:eastAsiaTheme="minorEastAsia" w:hAnsi="Times New Roman"/>
            <w:sz w:val="22"/>
            <w:szCs w:val="22"/>
            <w:rPrChange w:id="162" w:author="Julie Coiro" w:date="2013-05-20T08:30:00Z">
              <w:rPr>
                <w:rFonts w:ascii="Times New Roman" w:eastAsiaTheme="minorEastAsia" w:hAnsi="Times New Roman" w:cstheme="minorBidi"/>
                <w:b w:val="0"/>
                <w:color w:val="0000FF"/>
                <w:sz w:val="22"/>
                <w:szCs w:val="22"/>
                <w:u w:val="single"/>
              </w:rPr>
            </w:rPrChange>
          </w:rPr>
          <w:t xml:space="preserve">COURSE OBJECTIVES </w:t>
        </w:r>
      </w:ins>
    </w:p>
    <w:p w:rsidR="00000000" w:rsidRDefault="005C1450">
      <w:pPr>
        <w:jc w:val="center"/>
        <w:rPr>
          <w:ins w:id="163" w:author="Renee Hobbs" w:date="2013-03-09T10:23:00Z"/>
          <w:del w:id="164" w:author="Julie Coiro" w:date="2013-03-20T06:11:00Z"/>
          <w:sz w:val="22"/>
          <w:szCs w:val="22"/>
          <w:rPrChange w:id="165" w:author="Julie Coiro" w:date="2013-05-20T08:30:00Z">
            <w:rPr>
              <w:ins w:id="166" w:author="Renee Hobbs" w:date="2013-03-09T10:23:00Z"/>
              <w:del w:id="167" w:author="Julie Coiro" w:date="2013-03-20T06:11:00Z"/>
              <w:b/>
              <w:sz w:val="22"/>
              <w:szCs w:val="22"/>
            </w:rPr>
          </w:rPrChange>
        </w:rPr>
        <w:pPrChange w:id="168" w:author="Julie Coiro" w:date="2013-05-20T08:29:00Z">
          <w:pPr/>
        </w:pPrChange>
      </w:pPr>
      <w:ins w:id="169" w:author="Renee Hobbs" w:date="2013-03-09T10:23:00Z">
        <w:del w:id="170" w:author="Julie Coiro" w:date="2013-03-20T06:11:00Z">
          <w:r w:rsidRPr="005C1450">
            <w:rPr>
              <w:sz w:val="22"/>
              <w:szCs w:val="22"/>
              <w:rPrChange w:id="171" w:author="Julie Coiro" w:date="2013-05-20T08:30:00Z">
                <w:rPr>
                  <w:rFonts w:asciiTheme="minorHAnsi" w:eastAsiaTheme="minorHAnsi" w:hAnsiTheme="minorHAnsi" w:cstheme="minorBidi"/>
                  <w:b/>
                  <w:color w:val="0000FF"/>
                  <w:sz w:val="22"/>
                  <w:szCs w:val="22"/>
                  <w:u w:val="single"/>
                </w:rPr>
              </w:rPrChange>
            </w:rPr>
            <w:br w:type="page"/>
          </w:r>
        </w:del>
      </w:ins>
    </w:p>
    <w:p w:rsidR="00D53149" w:rsidRDefault="00D53149" w:rsidP="00D53149">
      <w:pPr>
        <w:pStyle w:val="Title"/>
        <w:numPr>
          <w:ins w:id="172" w:author="Julie Coiro" w:date="2013-05-20T08:30:00Z"/>
        </w:numPr>
        <w:ind w:left="540" w:hanging="540"/>
        <w:rPr>
          <w:ins w:id="173" w:author="Julie Coiro" w:date="2013-05-20T08:30:00Z"/>
          <w:sz w:val="22"/>
        </w:rPr>
      </w:pPr>
    </w:p>
    <w:p w:rsidR="00000000" w:rsidRDefault="005C1450">
      <w:pPr>
        <w:pStyle w:val="Title"/>
        <w:ind w:left="540" w:hanging="540"/>
        <w:jc w:val="left"/>
        <w:rPr>
          <w:ins w:id="174" w:author="Renee Hobbs" w:date="2013-03-09T10:23:00Z"/>
          <w:del w:id="175" w:author="Julie Coiro" w:date="2013-05-20T08:30:00Z"/>
          <w:sz w:val="22"/>
          <w:rPrChange w:id="176" w:author="Julie Coiro" w:date="2013-05-20T08:30:00Z">
            <w:rPr>
              <w:ins w:id="177" w:author="Renee Hobbs" w:date="2013-03-09T10:23:00Z"/>
              <w:del w:id="178" w:author="Julie Coiro" w:date="2013-05-20T08:30:00Z"/>
            </w:rPr>
          </w:rPrChange>
        </w:rPr>
        <w:pPrChange w:id="179" w:author="Julie Coiro" w:date="2013-05-20T08:30:00Z">
          <w:pPr/>
        </w:pPrChange>
      </w:pPr>
      <w:del w:id="180" w:author="Julie Coiro" w:date="2013-05-20T08:30:00Z">
        <w:r w:rsidRPr="005C1450">
          <w:rPr>
            <w:b w:val="0"/>
            <w:sz w:val="22"/>
            <w:rPrChange w:id="181" w:author="Julie Coiro" w:date="2013-05-20T08:30:00Z">
              <w:rPr>
                <w:b/>
                <w:color w:val="0000FF"/>
                <w:szCs w:val="22"/>
                <w:u w:val="single"/>
              </w:rPr>
            </w:rPrChange>
          </w:rPr>
          <w:delText>Course Objectives</w:delText>
        </w:r>
      </w:del>
    </w:p>
    <w:p w:rsidR="00000000" w:rsidRDefault="005C1450">
      <w:pPr>
        <w:pStyle w:val="Title"/>
        <w:ind w:left="540" w:hanging="540"/>
        <w:jc w:val="left"/>
        <w:rPr>
          <w:b w:val="0"/>
          <w:sz w:val="22"/>
          <w:szCs w:val="24"/>
          <w:rPrChange w:id="182" w:author="Julie Coiro" w:date="2013-05-20T08:30:00Z">
            <w:rPr>
              <w:b/>
              <w:szCs w:val="22"/>
            </w:rPr>
          </w:rPrChange>
        </w:rPr>
        <w:pPrChange w:id="183" w:author="Julie Coiro" w:date="2013-05-20T08:30:00Z">
          <w:pPr/>
        </w:pPrChange>
      </w:pPr>
      <w:ins w:id="184" w:author="Renee Hobbs" w:date="2013-03-09T10:23:00Z">
        <w:del w:id="185" w:author="Julie Coiro" w:date="2013-05-20T04:15:00Z">
          <w:r w:rsidRPr="005C1450">
            <w:rPr>
              <w:b w:val="0"/>
              <w:sz w:val="22"/>
              <w:szCs w:val="22"/>
              <w:rPrChange w:id="186" w:author="Julie Coiro" w:date="2013-05-20T08:30:00Z">
                <w:rPr>
                  <w:color w:val="0000FF"/>
                  <w:sz w:val="22"/>
                  <w:szCs w:val="22"/>
                  <w:u w:val="single"/>
                </w:rPr>
              </w:rPrChange>
            </w:rPr>
            <w:delText>By participating in this course, you will:</w:delText>
          </w:r>
        </w:del>
      </w:ins>
      <w:ins w:id="187" w:author="Julie Coiro" w:date="2013-05-20T04:15:00Z">
        <w:r w:rsidRPr="005C1450">
          <w:rPr>
            <w:b w:val="0"/>
            <w:sz w:val="22"/>
            <w:rPrChange w:id="188" w:author="Julie Coiro" w:date="2013-05-20T08:30:00Z">
              <w:rPr>
                <w:b/>
                <w:color w:val="0000FF"/>
                <w:sz w:val="21"/>
                <w:u w:val="single"/>
              </w:rPr>
            </w:rPrChange>
          </w:rPr>
          <w:t xml:space="preserve">Course evaluation is based on your participation and success in the following learning opportunities: </w:t>
        </w:r>
      </w:ins>
    </w:p>
    <w:p w:rsidR="00000000" w:rsidRDefault="009646AC">
      <w:pPr>
        <w:pStyle w:val="ListParagraph"/>
        <w:numPr>
          <w:ilvl w:val="0"/>
          <w:numId w:val="6"/>
        </w:numPr>
        <w:ind w:left="360"/>
        <w:rPr>
          <w:rFonts w:ascii="Times New Roman" w:hAnsi="Times New Roman" w:cs="Times New Roman"/>
          <w:sz w:val="22"/>
          <w:szCs w:val="22"/>
          <w:rPrChange w:id="189" w:author="Renee Hobbs" w:date="2013-03-19T08:36:00Z">
            <w:rPr>
              <w:rFonts w:ascii="Times New Roman" w:hAnsi="Times New Roman"/>
              <w:szCs w:val="22"/>
            </w:rPr>
          </w:rPrChange>
        </w:rPr>
        <w:pPrChange w:id="190" w:author="Renee Hobbs" w:date="2013-03-09T10:22:00Z">
          <w:pPr>
            <w:pStyle w:val="ListParagraph"/>
            <w:numPr>
              <w:numId w:val="6"/>
            </w:numPr>
            <w:ind w:left="0" w:hanging="360"/>
            <w:jc w:val="both"/>
          </w:pPr>
        </w:pPrChange>
      </w:pPr>
      <w:ins w:id="191" w:author="Julie Coiro" w:date="2013-05-20T04:12:00Z">
        <w:r>
          <w:rPr>
            <w:rFonts w:ascii="Times New Roman" w:hAnsi="Times New Roman" w:cs="Times New Roman"/>
            <w:sz w:val="22"/>
            <w:szCs w:val="22"/>
          </w:rPr>
          <w:t>Discuss</w:t>
        </w:r>
      </w:ins>
      <w:ins w:id="192" w:author="Julie Coiro" w:date="2013-05-20T04:14:00Z">
        <w:r>
          <w:rPr>
            <w:rFonts w:ascii="Times New Roman" w:hAnsi="Times New Roman" w:cs="Times New Roman"/>
            <w:sz w:val="22"/>
            <w:szCs w:val="22"/>
          </w:rPr>
          <w:t xml:space="preserve"> and reflect on</w:t>
        </w:r>
      </w:ins>
      <w:ins w:id="193" w:author="Julie Coiro" w:date="2013-05-20T04:12:00Z">
        <w:r>
          <w:rPr>
            <w:rFonts w:ascii="Times New Roman" w:hAnsi="Times New Roman" w:cs="Times New Roman"/>
            <w:sz w:val="22"/>
            <w:szCs w:val="22"/>
          </w:rPr>
          <w:t xml:space="preserve"> </w:t>
        </w:r>
      </w:ins>
      <w:del w:id="194" w:author="Julie Coiro" w:date="2013-05-20T04:12:00Z">
        <w:r w:rsidR="005C1450" w:rsidRPr="005C1450">
          <w:rPr>
            <w:rFonts w:ascii="Times New Roman" w:hAnsi="Times New Roman" w:cs="Times New Roman"/>
            <w:sz w:val="22"/>
            <w:szCs w:val="22"/>
            <w:rPrChange w:id="195" w:author="Renee Hobbs" w:date="2013-03-19T08:36:00Z">
              <w:rPr>
                <w:rFonts w:ascii="Times New Roman" w:hAnsi="Times New Roman"/>
                <w:color w:val="0000FF"/>
                <w:szCs w:val="22"/>
                <w:u w:val="single"/>
              </w:rPr>
            </w:rPrChange>
          </w:rPr>
          <w:delText xml:space="preserve">Develop an understanding of </w:delText>
        </w:r>
      </w:del>
      <w:r w:rsidR="005C1450" w:rsidRPr="005C1450">
        <w:rPr>
          <w:rFonts w:ascii="Times New Roman" w:hAnsi="Times New Roman" w:cs="Times New Roman"/>
          <w:b/>
          <w:sz w:val="22"/>
          <w:szCs w:val="22"/>
          <w:rPrChange w:id="196" w:author="Renee Hobbs" w:date="2013-03-19T08:36:00Z">
            <w:rPr>
              <w:rFonts w:ascii="Times New Roman" w:hAnsi="Times New Roman"/>
              <w:b/>
              <w:color w:val="0000FF"/>
              <w:szCs w:val="22"/>
              <w:u w:val="single"/>
            </w:rPr>
          </w:rPrChange>
        </w:rPr>
        <w:t>how literacy is changing</w:t>
      </w:r>
      <w:r w:rsidR="005C1450" w:rsidRPr="005C1450">
        <w:rPr>
          <w:rFonts w:ascii="Times New Roman" w:hAnsi="Times New Roman" w:cs="Times New Roman"/>
          <w:sz w:val="22"/>
          <w:szCs w:val="22"/>
          <w:rPrChange w:id="197" w:author="Renee Hobbs" w:date="2013-03-19T08:36:00Z">
            <w:rPr>
              <w:rFonts w:ascii="Times New Roman" w:hAnsi="Times New Roman"/>
              <w:color w:val="0000FF"/>
              <w:szCs w:val="22"/>
              <w:u w:val="single"/>
            </w:rPr>
          </w:rPrChange>
        </w:rPr>
        <w:t xml:space="preserve"> as a result of media and technology and the implications of this cultural and technological shift for teaching and learning at all levels</w:t>
      </w:r>
      <w:ins w:id="198" w:author="Julie Coiro" w:date="2013-05-20T04:13:00Z">
        <w:r>
          <w:rPr>
            <w:rFonts w:ascii="Times New Roman" w:hAnsi="Times New Roman" w:cs="Times New Roman"/>
            <w:sz w:val="22"/>
            <w:szCs w:val="22"/>
          </w:rPr>
          <w:t xml:space="preserve"> </w:t>
        </w:r>
      </w:ins>
      <w:ins w:id="199" w:author="Julie Coiro" w:date="2013-05-20T04:16:00Z">
        <w:r w:rsidR="00974EF0">
          <w:rPr>
            <w:rFonts w:ascii="Times New Roman" w:hAnsi="Times New Roman" w:cs="Times New Roman"/>
            <w:sz w:val="22"/>
            <w:szCs w:val="22"/>
          </w:rPr>
          <w:t xml:space="preserve">as demonstrated through facilitated conversations during the week </w:t>
        </w:r>
      </w:ins>
      <w:ins w:id="200" w:author="Julie Coiro" w:date="2013-05-20T04:21:00Z">
        <w:r w:rsidR="00316557">
          <w:rPr>
            <w:rFonts w:ascii="Times New Roman" w:hAnsi="Times New Roman" w:cs="Times New Roman"/>
            <w:sz w:val="22"/>
            <w:szCs w:val="22"/>
          </w:rPr>
          <w:t xml:space="preserve">(e.g., Digging Deeper Sessions, Hot Topic Roundtables, </w:t>
        </w:r>
        <w:r w:rsidR="00DA3B64">
          <w:rPr>
            <w:rFonts w:ascii="Times New Roman" w:hAnsi="Times New Roman" w:cs="Times New Roman"/>
            <w:sz w:val="22"/>
            <w:szCs w:val="22"/>
          </w:rPr>
          <w:t xml:space="preserve">Collaborative Conversations) </w:t>
        </w:r>
      </w:ins>
      <w:ins w:id="201" w:author="Julie Coiro" w:date="2013-05-20T04:16:00Z">
        <w:r w:rsidR="00974EF0">
          <w:rPr>
            <w:rFonts w:ascii="Times New Roman" w:hAnsi="Times New Roman" w:cs="Times New Roman"/>
            <w:sz w:val="22"/>
            <w:szCs w:val="22"/>
          </w:rPr>
          <w:t xml:space="preserve">and </w:t>
        </w:r>
      </w:ins>
      <w:ins w:id="202" w:author="Julie Coiro" w:date="2013-05-20T04:18:00Z">
        <w:r w:rsidR="00974EF0">
          <w:rPr>
            <w:rFonts w:ascii="Times New Roman" w:hAnsi="Times New Roman" w:cs="Times New Roman"/>
            <w:sz w:val="22"/>
            <w:szCs w:val="22"/>
          </w:rPr>
          <w:t xml:space="preserve">written </w:t>
        </w:r>
      </w:ins>
      <w:ins w:id="203" w:author="Julie Coiro" w:date="2013-05-20T04:16:00Z">
        <w:r w:rsidR="00974EF0">
          <w:rPr>
            <w:rFonts w:ascii="Times New Roman" w:hAnsi="Times New Roman" w:cs="Times New Roman"/>
            <w:sz w:val="22"/>
            <w:szCs w:val="22"/>
          </w:rPr>
          <w:t xml:space="preserve">responses to </w:t>
        </w:r>
      </w:ins>
      <w:ins w:id="204" w:author="Julie Coiro" w:date="2013-05-20T04:17:00Z">
        <w:r w:rsidR="00974EF0">
          <w:rPr>
            <w:rFonts w:ascii="Times New Roman" w:hAnsi="Times New Roman" w:cs="Times New Roman"/>
            <w:sz w:val="22"/>
            <w:szCs w:val="22"/>
          </w:rPr>
          <w:t>reflective prompts</w:t>
        </w:r>
      </w:ins>
      <w:ins w:id="205" w:author="Julie Coiro" w:date="2013-05-20T07:22:00Z">
        <w:r w:rsidR="005411D2">
          <w:rPr>
            <w:rFonts w:ascii="Times New Roman" w:hAnsi="Times New Roman" w:cs="Times New Roman"/>
            <w:sz w:val="22"/>
            <w:szCs w:val="22"/>
          </w:rPr>
          <w:t>.</w:t>
        </w:r>
      </w:ins>
      <w:ins w:id="206" w:author="Julie Coiro" w:date="2013-05-20T04:17:00Z">
        <w:r w:rsidR="00974EF0">
          <w:rPr>
            <w:rFonts w:ascii="Times New Roman" w:hAnsi="Times New Roman" w:cs="Times New Roman"/>
            <w:sz w:val="22"/>
            <w:szCs w:val="22"/>
          </w:rPr>
          <w:t xml:space="preserve"> </w:t>
        </w:r>
      </w:ins>
      <w:ins w:id="207" w:author="Renee Hobbs" w:date="2013-03-09T10:12:00Z">
        <w:del w:id="208" w:author="Julie Coiro" w:date="2013-05-20T04:13:00Z">
          <w:r w:rsidR="005C1450" w:rsidRPr="005C1450">
            <w:rPr>
              <w:rFonts w:ascii="Times New Roman" w:hAnsi="Times New Roman" w:cs="Times New Roman"/>
              <w:sz w:val="22"/>
              <w:szCs w:val="22"/>
              <w:rPrChange w:id="209" w:author="Renee Hobbs" w:date="2013-03-19T08:36:00Z">
                <w:rPr>
                  <w:rFonts w:ascii="Times New Roman" w:hAnsi="Times New Roman"/>
                  <w:color w:val="0000FF"/>
                  <w:szCs w:val="22"/>
                  <w:u w:val="single"/>
                </w:rPr>
              </w:rPrChange>
            </w:rPr>
            <w:delText>.</w:delText>
          </w:r>
        </w:del>
      </w:ins>
    </w:p>
    <w:p w:rsidR="00000000" w:rsidRDefault="005C1450">
      <w:pPr>
        <w:pStyle w:val="ListParagraph"/>
        <w:numPr>
          <w:ilvl w:val="0"/>
          <w:numId w:val="6"/>
        </w:numPr>
        <w:ind w:left="360"/>
        <w:rPr>
          <w:ins w:id="210" w:author="Renee Hobbs" w:date="2013-03-09T10:11:00Z"/>
          <w:rFonts w:ascii="Times New Roman" w:hAnsi="Times New Roman" w:cs="Times New Roman"/>
          <w:sz w:val="22"/>
          <w:szCs w:val="22"/>
          <w:rPrChange w:id="211" w:author="Renee Hobbs" w:date="2013-03-19T08:36:00Z">
            <w:rPr>
              <w:ins w:id="212" w:author="Renee Hobbs" w:date="2013-03-09T10:11:00Z"/>
              <w:rFonts w:ascii="Times New Roman" w:hAnsi="Times New Roman"/>
              <w:szCs w:val="22"/>
            </w:rPr>
          </w:rPrChange>
        </w:rPr>
        <w:pPrChange w:id="213" w:author="Renee Hobbs" w:date="2013-03-09T10:22:00Z">
          <w:pPr>
            <w:pStyle w:val="ListParagraph"/>
            <w:numPr>
              <w:numId w:val="6"/>
            </w:numPr>
            <w:ind w:left="0" w:hanging="360"/>
            <w:jc w:val="both"/>
          </w:pPr>
        </w:pPrChange>
      </w:pPr>
      <w:del w:id="214" w:author="Julie Coiro" w:date="2013-05-20T04:19:00Z">
        <w:r w:rsidRPr="005C1450">
          <w:rPr>
            <w:rFonts w:ascii="Times New Roman" w:hAnsi="Times New Roman" w:cs="Times New Roman"/>
            <w:sz w:val="22"/>
            <w:szCs w:val="22"/>
            <w:rPrChange w:id="215" w:author="Renee Hobbs" w:date="2013-03-19T08:36:00Z">
              <w:rPr>
                <w:rFonts w:ascii="Times New Roman" w:hAnsi="Times New Roman"/>
                <w:color w:val="0000FF"/>
                <w:szCs w:val="22"/>
                <w:u w:val="single"/>
              </w:rPr>
            </w:rPrChange>
          </w:rPr>
          <w:delText>Develop an understanding of the</w:delText>
        </w:r>
      </w:del>
      <w:ins w:id="216" w:author="Julie Coiro" w:date="2013-05-20T04:19:00Z">
        <w:r w:rsidR="00C62AC4">
          <w:rPr>
            <w:rFonts w:ascii="Times New Roman" w:hAnsi="Times New Roman" w:cs="Times New Roman"/>
            <w:sz w:val="22"/>
            <w:szCs w:val="22"/>
          </w:rPr>
          <w:t>Discuss and reflect on the</w:t>
        </w:r>
      </w:ins>
      <w:r w:rsidRPr="005C1450">
        <w:rPr>
          <w:rFonts w:ascii="Times New Roman" w:hAnsi="Times New Roman" w:cs="Times New Roman"/>
          <w:sz w:val="22"/>
          <w:szCs w:val="22"/>
          <w:rPrChange w:id="217" w:author="Renee Hobbs" w:date="2013-03-19T08:36:00Z">
            <w:rPr>
              <w:rFonts w:ascii="Times New Roman" w:hAnsi="Times New Roman"/>
              <w:color w:val="0000FF"/>
              <w:szCs w:val="22"/>
              <w:u w:val="single"/>
            </w:rPr>
          </w:rPrChange>
        </w:rPr>
        <w:t xml:space="preserve"> </w:t>
      </w:r>
      <w:r w:rsidRPr="005C1450">
        <w:rPr>
          <w:rFonts w:ascii="Times New Roman" w:hAnsi="Times New Roman" w:cs="Times New Roman"/>
          <w:b/>
          <w:sz w:val="22"/>
          <w:szCs w:val="22"/>
          <w:rPrChange w:id="218" w:author="Renee Hobbs" w:date="2013-03-19T08:36:00Z">
            <w:rPr>
              <w:rFonts w:ascii="Times New Roman" w:hAnsi="Times New Roman"/>
              <w:b/>
              <w:color w:val="0000FF"/>
              <w:szCs w:val="22"/>
              <w:u w:val="single"/>
            </w:rPr>
          </w:rPrChange>
        </w:rPr>
        <w:t xml:space="preserve">purpose and application of various digital tools and technologies </w:t>
      </w:r>
      <w:r w:rsidRPr="005C1450">
        <w:rPr>
          <w:rFonts w:ascii="Times New Roman" w:hAnsi="Times New Roman" w:cs="Times New Roman"/>
          <w:sz w:val="22"/>
          <w:szCs w:val="22"/>
          <w:rPrChange w:id="219" w:author="Renee Hobbs" w:date="2013-03-19T08:36:00Z">
            <w:rPr>
              <w:rFonts w:ascii="Times New Roman" w:hAnsi="Times New Roman"/>
              <w:color w:val="0000FF"/>
              <w:szCs w:val="22"/>
              <w:u w:val="single"/>
            </w:rPr>
          </w:rPrChange>
        </w:rPr>
        <w:t>that might be used to enhance teaching, learning, and creative response in a range of formal and informal settings</w:t>
      </w:r>
      <w:ins w:id="220" w:author="Julie Coiro" w:date="2013-05-20T04:19:00Z">
        <w:r w:rsidR="00DA3B64">
          <w:rPr>
            <w:rFonts w:ascii="Times New Roman" w:hAnsi="Times New Roman" w:cs="Times New Roman"/>
            <w:sz w:val="22"/>
            <w:szCs w:val="22"/>
          </w:rPr>
          <w:t xml:space="preserve"> as demonstrated by conversations during afternoon Cool Tools/Hot </w:t>
        </w:r>
      </w:ins>
      <w:ins w:id="221" w:author="Julie Coiro" w:date="2013-05-20T04:21:00Z">
        <w:r w:rsidR="00DA3B64">
          <w:rPr>
            <w:rFonts w:ascii="Times New Roman" w:hAnsi="Times New Roman" w:cs="Times New Roman"/>
            <w:sz w:val="22"/>
            <w:szCs w:val="22"/>
          </w:rPr>
          <w:t xml:space="preserve">Topics sessions. </w:t>
        </w:r>
      </w:ins>
      <w:ins w:id="222" w:author="Renee Hobbs" w:date="2013-03-09T10:12:00Z">
        <w:del w:id="223" w:author="Julie Coiro" w:date="2013-05-20T04:19:00Z">
          <w:r w:rsidRPr="005C1450">
            <w:rPr>
              <w:rFonts w:ascii="Times New Roman" w:hAnsi="Times New Roman" w:cs="Times New Roman"/>
              <w:sz w:val="22"/>
              <w:szCs w:val="22"/>
              <w:rPrChange w:id="224" w:author="Renee Hobbs" w:date="2013-03-19T08:36:00Z">
                <w:rPr>
                  <w:rFonts w:ascii="Times New Roman" w:hAnsi="Times New Roman"/>
                  <w:color w:val="0000FF"/>
                  <w:szCs w:val="22"/>
                  <w:u w:val="single"/>
                </w:rPr>
              </w:rPrChange>
            </w:rPr>
            <w:delText>.</w:delText>
          </w:r>
        </w:del>
      </w:ins>
    </w:p>
    <w:p w:rsidR="00000000" w:rsidRDefault="005C1450">
      <w:pPr>
        <w:pStyle w:val="ListParagraph"/>
        <w:numPr>
          <w:ilvl w:val="0"/>
          <w:numId w:val="6"/>
        </w:numPr>
        <w:ind w:left="360"/>
        <w:rPr>
          <w:rFonts w:ascii="Times New Roman" w:hAnsi="Times New Roman" w:cs="Times New Roman"/>
          <w:sz w:val="22"/>
          <w:szCs w:val="22"/>
          <w:rPrChange w:id="225" w:author="Renee Hobbs" w:date="2013-03-19T08:36:00Z">
            <w:rPr>
              <w:rFonts w:ascii="Times New Roman" w:hAnsi="Times New Roman"/>
              <w:szCs w:val="22"/>
            </w:rPr>
          </w:rPrChange>
        </w:rPr>
        <w:pPrChange w:id="226" w:author="Renee Hobbs" w:date="2013-03-09T10:22:00Z">
          <w:pPr>
            <w:pStyle w:val="ListParagraph"/>
            <w:numPr>
              <w:numId w:val="6"/>
            </w:numPr>
            <w:ind w:left="0" w:hanging="360"/>
            <w:jc w:val="both"/>
          </w:pPr>
        </w:pPrChange>
      </w:pPr>
      <w:ins w:id="227" w:author="Renee Hobbs" w:date="2013-03-09T10:11:00Z">
        <w:del w:id="228" w:author="Julie Coiro" w:date="2013-05-20T04:20:00Z">
          <w:r w:rsidRPr="005C1450">
            <w:rPr>
              <w:rFonts w:ascii="Times New Roman" w:hAnsi="Times New Roman" w:cs="Times New Roman"/>
              <w:sz w:val="22"/>
              <w:szCs w:val="22"/>
              <w:rPrChange w:id="229" w:author="Renee Hobbs" w:date="2013-03-19T08:36:00Z">
                <w:rPr>
                  <w:rFonts w:ascii="Times New Roman" w:hAnsi="Times New Roman"/>
                  <w:color w:val="0000FF"/>
                  <w:szCs w:val="22"/>
                  <w:u w:val="single"/>
                </w:rPr>
              </w:rPrChange>
            </w:rPr>
            <w:delText>Gain</w:delText>
          </w:r>
        </w:del>
      </w:ins>
      <w:ins w:id="230" w:author="Renee Hobbs" w:date="2013-03-09T10:12:00Z">
        <w:del w:id="231" w:author="Julie Coiro" w:date="2013-05-20T04:20:00Z">
          <w:r w:rsidRPr="005C1450">
            <w:rPr>
              <w:rFonts w:ascii="Times New Roman" w:hAnsi="Times New Roman" w:cs="Times New Roman"/>
              <w:sz w:val="22"/>
              <w:szCs w:val="22"/>
              <w:rPrChange w:id="232" w:author="Renee Hobbs" w:date="2013-03-19T08:36:00Z">
                <w:rPr>
                  <w:rFonts w:ascii="Times New Roman" w:hAnsi="Times New Roman"/>
                  <w:color w:val="0000FF"/>
                  <w:szCs w:val="22"/>
                  <w:u w:val="single"/>
                </w:rPr>
              </w:rPrChange>
            </w:rPr>
            <w:delText xml:space="preserve"> </w:delText>
          </w:r>
        </w:del>
      </w:ins>
      <w:ins w:id="233" w:author="Julie Coiro" w:date="2013-05-20T04:20:00Z">
        <w:r w:rsidR="00DA3B64">
          <w:rPr>
            <w:rFonts w:ascii="Times New Roman" w:hAnsi="Times New Roman" w:cs="Times New Roman"/>
            <w:sz w:val="22"/>
            <w:szCs w:val="22"/>
          </w:rPr>
          <w:t xml:space="preserve">Apply </w:t>
        </w:r>
      </w:ins>
      <w:ins w:id="234" w:author="Renee Hobbs" w:date="2013-03-09T10:12:00Z">
        <w:r w:rsidRPr="005C1450">
          <w:rPr>
            <w:rFonts w:ascii="Times New Roman" w:hAnsi="Times New Roman" w:cs="Times New Roman"/>
            <w:b/>
            <w:sz w:val="22"/>
            <w:szCs w:val="22"/>
            <w:rPrChange w:id="235" w:author="Renee Hobbs" w:date="2013-03-19T08:36:00Z">
              <w:rPr>
                <w:rFonts w:ascii="Times New Roman" w:hAnsi="Times New Roman"/>
                <w:color w:val="0000FF"/>
                <w:szCs w:val="22"/>
                <w:u w:val="single"/>
              </w:rPr>
            </w:rPrChange>
          </w:rPr>
          <w:t>knowledge</w:t>
        </w:r>
      </w:ins>
      <w:ins w:id="236" w:author="Julie Coiro" w:date="2013-05-20T04:20:00Z">
        <w:r w:rsidR="00DA3B64">
          <w:rPr>
            <w:rFonts w:ascii="Times New Roman" w:hAnsi="Times New Roman" w:cs="Times New Roman"/>
            <w:b/>
            <w:sz w:val="22"/>
            <w:szCs w:val="22"/>
          </w:rPr>
          <w:t xml:space="preserve"> and </w:t>
        </w:r>
      </w:ins>
      <w:ins w:id="237" w:author="Renee Hobbs" w:date="2013-03-09T10:12:00Z">
        <w:del w:id="238" w:author="Julie Coiro" w:date="2013-05-20T04:20:00Z">
          <w:r w:rsidRPr="005C1450">
            <w:rPr>
              <w:rFonts w:ascii="Times New Roman" w:hAnsi="Times New Roman" w:cs="Times New Roman"/>
              <w:b/>
              <w:sz w:val="22"/>
              <w:szCs w:val="22"/>
              <w:rPrChange w:id="239" w:author="Renee Hobbs" w:date="2013-03-19T08:36:00Z">
                <w:rPr>
                  <w:rFonts w:ascii="Times New Roman" w:hAnsi="Times New Roman"/>
                  <w:color w:val="0000FF"/>
                  <w:szCs w:val="22"/>
                  <w:u w:val="single"/>
                </w:rPr>
              </w:rPrChange>
            </w:rPr>
            <w:delText xml:space="preserve">, </w:delText>
          </w:r>
        </w:del>
        <w:r w:rsidRPr="005C1450">
          <w:rPr>
            <w:rFonts w:ascii="Times New Roman" w:hAnsi="Times New Roman" w:cs="Times New Roman"/>
            <w:b/>
            <w:sz w:val="22"/>
            <w:szCs w:val="22"/>
            <w:rPrChange w:id="240" w:author="Renee Hobbs" w:date="2013-03-19T08:36:00Z">
              <w:rPr>
                <w:rFonts w:ascii="Times New Roman" w:hAnsi="Times New Roman"/>
                <w:color w:val="0000FF"/>
                <w:szCs w:val="22"/>
                <w:u w:val="single"/>
              </w:rPr>
            </w:rPrChange>
          </w:rPr>
          <w:t xml:space="preserve">skills </w:t>
        </w:r>
        <w:del w:id="241" w:author="Julie Coiro" w:date="2013-05-20T04:20:00Z">
          <w:r w:rsidRPr="005C1450">
            <w:rPr>
              <w:rFonts w:ascii="Times New Roman" w:hAnsi="Times New Roman" w:cs="Times New Roman"/>
              <w:b/>
              <w:sz w:val="22"/>
              <w:szCs w:val="22"/>
              <w:rPrChange w:id="242" w:author="Renee Hobbs" w:date="2013-03-19T08:36:00Z">
                <w:rPr>
                  <w:rFonts w:ascii="Times New Roman" w:hAnsi="Times New Roman"/>
                  <w:color w:val="0000FF"/>
                  <w:szCs w:val="22"/>
                  <w:u w:val="single"/>
                </w:rPr>
              </w:rPrChange>
            </w:rPr>
            <w:delText>and</w:delText>
          </w:r>
        </w:del>
      </w:ins>
      <w:ins w:id="243" w:author="Renee Hobbs" w:date="2013-03-09T10:11:00Z">
        <w:del w:id="244" w:author="Julie Coiro" w:date="2013-05-20T04:20:00Z">
          <w:r w:rsidRPr="005C1450">
            <w:rPr>
              <w:rFonts w:ascii="Times New Roman" w:hAnsi="Times New Roman" w:cs="Times New Roman"/>
              <w:b/>
              <w:sz w:val="22"/>
              <w:szCs w:val="22"/>
              <w:rPrChange w:id="245" w:author="Renee Hobbs" w:date="2013-03-19T08:36:00Z">
                <w:rPr>
                  <w:rFonts w:ascii="Times New Roman" w:hAnsi="Times New Roman"/>
                  <w:color w:val="0000FF"/>
                  <w:szCs w:val="22"/>
                  <w:u w:val="single"/>
                </w:rPr>
              </w:rPrChange>
            </w:rPr>
            <w:delText xml:space="preserve"> confidence </w:delText>
          </w:r>
        </w:del>
        <w:r w:rsidRPr="005C1450">
          <w:rPr>
            <w:rFonts w:ascii="Times New Roman" w:hAnsi="Times New Roman" w:cs="Times New Roman"/>
            <w:b/>
            <w:sz w:val="22"/>
            <w:szCs w:val="22"/>
            <w:rPrChange w:id="246" w:author="Renee Hobbs" w:date="2013-03-19T08:36:00Z">
              <w:rPr>
                <w:rFonts w:ascii="Times New Roman" w:hAnsi="Times New Roman"/>
                <w:color w:val="0000FF"/>
                <w:szCs w:val="22"/>
                <w:u w:val="single"/>
              </w:rPr>
            </w:rPrChange>
          </w:rPr>
          <w:t>in using digital texts, tools and technologies</w:t>
        </w:r>
        <w:r w:rsidRPr="005C1450">
          <w:rPr>
            <w:rFonts w:ascii="Times New Roman" w:hAnsi="Times New Roman" w:cs="Times New Roman"/>
            <w:sz w:val="22"/>
            <w:szCs w:val="22"/>
            <w:rPrChange w:id="247" w:author="Renee Hobbs" w:date="2013-03-19T08:36:00Z">
              <w:rPr>
                <w:rFonts w:ascii="Times New Roman" w:hAnsi="Times New Roman" w:cs="Times New Roman"/>
                <w:color w:val="0000FF"/>
                <w:szCs w:val="22"/>
                <w:u w:val="single"/>
              </w:rPr>
            </w:rPrChange>
          </w:rPr>
          <w:t xml:space="preserve"> </w:t>
        </w:r>
        <w:del w:id="248" w:author="Julie Coiro" w:date="2013-05-20T07:23:00Z">
          <w:r w:rsidRPr="005C1450">
            <w:rPr>
              <w:rFonts w:ascii="Times New Roman" w:hAnsi="Times New Roman" w:cs="Times New Roman"/>
              <w:sz w:val="22"/>
              <w:szCs w:val="22"/>
              <w:rPrChange w:id="249" w:author="Renee Hobbs" w:date="2013-03-19T08:36:00Z">
                <w:rPr>
                  <w:rFonts w:ascii="Times New Roman" w:hAnsi="Times New Roman" w:cs="Times New Roman"/>
                  <w:color w:val="0000FF"/>
                  <w:szCs w:val="22"/>
                  <w:u w:val="single"/>
                </w:rPr>
              </w:rPrChange>
            </w:rPr>
            <w:delText>through hands-on practical use</w:delText>
          </w:r>
        </w:del>
      </w:ins>
      <w:ins w:id="250" w:author="Julie Coiro" w:date="2013-05-20T04:23:00Z">
        <w:r w:rsidR="006F0804">
          <w:rPr>
            <w:rFonts w:ascii="Times New Roman" w:hAnsi="Times New Roman" w:cs="Times New Roman"/>
            <w:sz w:val="22"/>
            <w:szCs w:val="22"/>
          </w:rPr>
          <w:t xml:space="preserve">as demonstrated </w:t>
        </w:r>
      </w:ins>
      <w:ins w:id="251" w:author="Julie Coiro" w:date="2013-05-20T04:22:00Z">
        <w:r w:rsidR="006F3B34">
          <w:rPr>
            <w:rFonts w:ascii="Times New Roman" w:hAnsi="Times New Roman" w:cs="Times New Roman"/>
            <w:sz w:val="22"/>
            <w:szCs w:val="22"/>
          </w:rPr>
          <w:t xml:space="preserve">through </w:t>
        </w:r>
      </w:ins>
      <w:ins w:id="252" w:author="Julie Coiro" w:date="2013-05-20T07:22:00Z">
        <w:r w:rsidR="00BE5115">
          <w:rPr>
            <w:rFonts w:ascii="Times New Roman" w:hAnsi="Times New Roman" w:cs="Times New Roman"/>
            <w:sz w:val="22"/>
            <w:szCs w:val="22"/>
          </w:rPr>
          <w:t xml:space="preserve">hands-on practical use </w:t>
        </w:r>
      </w:ins>
      <w:ins w:id="253" w:author="Julie Coiro" w:date="2013-05-20T04:22:00Z">
        <w:r w:rsidR="006F3B34">
          <w:rPr>
            <w:rFonts w:ascii="Times New Roman" w:hAnsi="Times New Roman" w:cs="Times New Roman"/>
            <w:sz w:val="22"/>
            <w:szCs w:val="22"/>
          </w:rPr>
          <w:t>in</w:t>
        </w:r>
        <w:r w:rsidR="00633406">
          <w:rPr>
            <w:rFonts w:ascii="Times New Roman" w:hAnsi="Times New Roman" w:cs="Times New Roman"/>
            <w:sz w:val="22"/>
            <w:szCs w:val="22"/>
          </w:rPr>
          <w:t xml:space="preserve"> daily </w:t>
        </w:r>
      </w:ins>
      <w:ins w:id="254" w:author="Julie Coiro" w:date="2013-05-20T04:38:00Z">
        <w:r w:rsidR="0035726D">
          <w:rPr>
            <w:rFonts w:ascii="Times New Roman" w:hAnsi="Times New Roman" w:cs="Times New Roman"/>
            <w:sz w:val="22"/>
            <w:szCs w:val="22"/>
          </w:rPr>
          <w:t xml:space="preserve">Digging Deeper, </w:t>
        </w:r>
      </w:ins>
      <w:ins w:id="255" w:author="Julie Coiro" w:date="2013-05-20T04:22:00Z">
        <w:r w:rsidR="00B164EF">
          <w:rPr>
            <w:rFonts w:ascii="Times New Roman" w:hAnsi="Times New Roman" w:cs="Times New Roman"/>
            <w:sz w:val="22"/>
            <w:szCs w:val="22"/>
          </w:rPr>
          <w:t>Cool Tools</w:t>
        </w:r>
      </w:ins>
      <w:ins w:id="256" w:author="Julie Coiro" w:date="2013-05-20T04:38:00Z">
        <w:r w:rsidR="0035726D">
          <w:rPr>
            <w:rFonts w:ascii="Times New Roman" w:hAnsi="Times New Roman" w:cs="Times New Roman"/>
            <w:sz w:val="22"/>
            <w:szCs w:val="22"/>
          </w:rPr>
          <w:t>,</w:t>
        </w:r>
      </w:ins>
      <w:ins w:id="257" w:author="Julie Coiro" w:date="2013-05-20T04:22:00Z">
        <w:r w:rsidR="00B164EF">
          <w:rPr>
            <w:rFonts w:ascii="Times New Roman" w:hAnsi="Times New Roman" w:cs="Times New Roman"/>
            <w:sz w:val="22"/>
            <w:szCs w:val="22"/>
          </w:rPr>
          <w:t xml:space="preserve"> and </w:t>
        </w:r>
        <w:r w:rsidR="00633406">
          <w:rPr>
            <w:rFonts w:ascii="Times New Roman" w:hAnsi="Times New Roman" w:cs="Times New Roman"/>
            <w:sz w:val="22"/>
            <w:szCs w:val="22"/>
          </w:rPr>
          <w:t>Design Studio sessions</w:t>
        </w:r>
        <w:r w:rsidR="006F3B34">
          <w:rPr>
            <w:rFonts w:ascii="Times New Roman" w:hAnsi="Times New Roman" w:cs="Times New Roman"/>
            <w:sz w:val="22"/>
            <w:szCs w:val="22"/>
          </w:rPr>
          <w:t xml:space="preserve"> and the completion of a </w:t>
        </w:r>
      </w:ins>
      <w:ins w:id="258" w:author="Julie Coiro" w:date="2013-05-20T05:01:00Z">
        <w:r w:rsidR="006F3B34">
          <w:rPr>
            <w:rFonts w:ascii="Times New Roman" w:hAnsi="Times New Roman" w:cs="Times New Roman"/>
            <w:sz w:val="22"/>
            <w:szCs w:val="22"/>
          </w:rPr>
          <w:t xml:space="preserve">Cool Tools Review and Application Plan (see </w:t>
        </w:r>
      </w:ins>
      <w:ins w:id="259" w:author="Julie Coiro" w:date="2013-05-20T05:02:00Z">
        <w:r w:rsidR="006F3B34">
          <w:rPr>
            <w:rFonts w:ascii="Times New Roman" w:hAnsi="Times New Roman" w:cs="Times New Roman"/>
            <w:sz w:val="22"/>
            <w:szCs w:val="22"/>
          </w:rPr>
          <w:t xml:space="preserve">assignments for details). </w:t>
        </w:r>
      </w:ins>
      <w:ins w:id="260" w:author="Renee Hobbs" w:date="2013-03-09T10:11:00Z">
        <w:del w:id="261" w:author="Julie Coiro" w:date="2013-05-20T04:22:00Z">
          <w:r w:rsidRPr="005C1450">
            <w:rPr>
              <w:rFonts w:ascii="Times New Roman" w:hAnsi="Times New Roman" w:cs="Times New Roman"/>
              <w:sz w:val="22"/>
              <w:szCs w:val="22"/>
              <w:rPrChange w:id="262" w:author="Renee Hobbs" w:date="2013-03-19T08:36:00Z">
                <w:rPr>
                  <w:rFonts w:ascii="Times New Roman" w:hAnsi="Times New Roman" w:cs="Times New Roman"/>
                  <w:color w:val="0000FF"/>
                  <w:szCs w:val="22"/>
                  <w:u w:val="single"/>
                </w:rPr>
              </w:rPrChange>
            </w:rPr>
            <w:delText>.</w:delText>
          </w:r>
        </w:del>
      </w:ins>
    </w:p>
    <w:p w:rsidR="00175CE3" w:rsidRDefault="005C1450" w:rsidP="00C00029">
      <w:pPr>
        <w:pStyle w:val="ListParagraph"/>
        <w:numPr>
          <w:ilvl w:val="0"/>
          <w:numId w:val="6"/>
          <w:ins w:id="263" w:author="Julie Coiro" w:date="2013-05-20T04:51:00Z"/>
        </w:numPr>
        <w:ind w:left="360"/>
        <w:rPr>
          <w:ins w:id="264" w:author="Julie Coiro" w:date="2013-05-20T04:52:00Z"/>
          <w:rFonts w:ascii="Times New Roman" w:hAnsi="Times New Roman" w:cs="Times New Roman"/>
          <w:sz w:val="22"/>
          <w:szCs w:val="22"/>
        </w:rPr>
      </w:pPr>
      <w:del w:id="265" w:author="Julie Coiro" w:date="2013-05-20T04:57:00Z">
        <w:r w:rsidRPr="005C1450">
          <w:rPr>
            <w:rFonts w:ascii="Times New Roman" w:hAnsi="Times New Roman" w:cs="Times New Roman"/>
            <w:sz w:val="22"/>
            <w:szCs w:val="22"/>
            <w:rPrChange w:id="266" w:author="Renee Hobbs" w:date="2013-03-19T08:36:00Z">
              <w:rPr>
                <w:rFonts w:ascii="Times New Roman" w:hAnsi="Times New Roman"/>
                <w:color w:val="0000FF"/>
                <w:szCs w:val="22"/>
                <w:u w:val="single"/>
              </w:rPr>
            </w:rPrChange>
          </w:rPr>
          <w:delText>E</w:delText>
        </w:r>
      </w:del>
      <w:del w:id="267" w:author="Julie Coiro" w:date="2013-05-20T07:23:00Z">
        <w:r w:rsidRPr="005C1450">
          <w:rPr>
            <w:rFonts w:ascii="Times New Roman" w:hAnsi="Times New Roman" w:cs="Times New Roman"/>
            <w:sz w:val="22"/>
            <w:szCs w:val="22"/>
            <w:rPrChange w:id="268" w:author="Renee Hobbs" w:date="2013-03-19T08:36:00Z">
              <w:rPr>
                <w:rFonts w:ascii="Times New Roman" w:hAnsi="Times New Roman"/>
                <w:color w:val="0000FF"/>
                <w:szCs w:val="22"/>
                <w:u w:val="single"/>
              </w:rPr>
            </w:rPrChange>
          </w:rPr>
          <w:delText>ngag</w:delText>
        </w:r>
      </w:del>
      <w:del w:id="269" w:author="Julie Coiro" w:date="2013-05-20T04:57:00Z">
        <w:r w:rsidRPr="005C1450">
          <w:rPr>
            <w:rFonts w:ascii="Times New Roman" w:hAnsi="Times New Roman" w:cs="Times New Roman"/>
            <w:sz w:val="22"/>
            <w:szCs w:val="22"/>
            <w:rPrChange w:id="270" w:author="Renee Hobbs" w:date="2013-03-19T08:36:00Z">
              <w:rPr>
                <w:rFonts w:ascii="Times New Roman" w:hAnsi="Times New Roman"/>
                <w:color w:val="0000FF"/>
                <w:szCs w:val="22"/>
                <w:u w:val="single"/>
              </w:rPr>
            </w:rPrChange>
          </w:rPr>
          <w:delText>e</w:delText>
        </w:r>
      </w:del>
      <w:del w:id="271" w:author="Julie Coiro" w:date="2013-05-20T07:23:00Z">
        <w:r w:rsidRPr="005C1450">
          <w:rPr>
            <w:rFonts w:ascii="Times New Roman" w:hAnsi="Times New Roman" w:cs="Times New Roman"/>
            <w:sz w:val="22"/>
            <w:szCs w:val="22"/>
            <w:rPrChange w:id="272" w:author="Renee Hobbs" w:date="2013-03-19T08:36:00Z">
              <w:rPr>
                <w:rFonts w:ascii="Times New Roman" w:hAnsi="Times New Roman"/>
                <w:color w:val="0000FF"/>
                <w:szCs w:val="22"/>
                <w:u w:val="single"/>
              </w:rPr>
            </w:rPrChange>
          </w:rPr>
          <w:delText xml:space="preserve"> in </w:delText>
        </w:r>
        <w:r w:rsidRPr="005C1450">
          <w:rPr>
            <w:rFonts w:ascii="Times New Roman" w:hAnsi="Times New Roman" w:cs="Times New Roman"/>
            <w:b/>
            <w:sz w:val="22"/>
            <w:szCs w:val="22"/>
            <w:rPrChange w:id="273" w:author="Renee Hobbs" w:date="2013-03-19T08:36:00Z">
              <w:rPr>
                <w:rFonts w:ascii="Times New Roman" w:hAnsi="Times New Roman"/>
                <w:b/>
                <w:color w:val="0000FF"/>
                <w:szCs w:val="22"/>
                <w:u w:val="single"/>
              </w:rPr>
            </w:rPrChange>
          </w:rPr>
          <w:delText>collaborative conversations</w:delText>
        </w:r>
        <w:r w:rsidRPr="005C1450">
          <w:rPr>
            <w:rFonts w:ascii="Times New Roman" w:hAnsi="Times New Roman" w:cs="Times New Roman"/>
            <w:sz w:val="22"/>
            <w:szCs w:val="22"/>
            <w:rPrChange w:id="274" w:author="Renee Hobbs" w:date="2013-03-19T08:36:00Z">
              <w:rPr>
                <w:rFonts w:ascii="Times New Roman" w:hAnsi="Times New Roman"/>
                <w:color w:val="0000FF"/>
                <w:szCs w:val="22"/>
                <w:u w:val="single"/>
              </w:rPr>
            </w:rPrChange>
          </w:rPr>
          <w:delText xml:space="preserve"> with individuals across a range of educational and media communities to develop an understanding and appreciation of the particular needs, concerns, and contributions of individuals including, but not limited to, educators in K-12 and higher education settings, reading specialists and literacy coaches, school and public librarians</w:delText>
        </w:r>
      </w:del>
      <w:ins w:id="275" w:author="Renee Hobbs" w:date="2013-03-09T10:18:00Z">
        <w:del w:id="276" w:author="Julie Coiro" w:date="2013-05-20T07:23:00Z">
          <w:r w:rsidRPr="005C1450">
            <w:rPr>
              <w:rFonts w:ascii="Times New Roman" w:hAnsi="Times New Roman" w:cs="Times New Roman"/>
              <w:sz w:val="22"/>
              <w:szCs w:val="22"/>
              <w:rPrChange w:id="277" w:author="Renee Hobbs" w:date="2013-03-19T08:36:00Z">
                <w:rPr>
                  <w:rFonts w:ascii="Times New Roman" w:hAnsi="Times New Roman"/>
                  <w:color w:val="0000FF"/>
                  <w:szCs w:val="22"/>
                  <w:u w:val="single"/>
                </w:rPr>
              </w:rPrChange>
            </w:rPr>
            <w:delText xml:space="preserve">, parents, </w:delText>
          </w:r>
        </w:del>
      </w:ins>
      <w:del w:id="278" w:author="Julie Coiro" w:date="2013-05-20T07:23:00Z">
        <w:r w:rsidRPr="005C1450">
          <w:rPr>
            <w:rFonts w:ascii="Times New Roman" w:hAnsi="Times New Roman" w:cs="Times New Roman"/>
            <w:sz w:val="22"/>
            <w:szCs w:val="22"/>
            <w:rPrChange w:id="279" w:author="Renee Hobbs" w:date="2013-03-19T08:36:00Z">
              <w:rPr>
                <w:rFonts w:ascii="Times New Roman" w:hAnsi="Times New Roman"/>
                <w:color w:val="0000FF"/>
                <w:szCs w:val="22"/>
                <w:u w:val="single"/>
              </w:rPr>
            </w:rPrChange>
          </w:rPr>
          <w:delText>, media professionals, media literacy leaders, and ed tech entrepreneurs</w:delText>
        </w:r>
      </w:del>
      <w:del w:id="280" w:author="Julie Coiro" w:date="2013-05-20T04:55:00Z">
        <w:r w:rsidRPr="005C1450">
          <w:rPr>
            <w:rFonts w:ascii="Times New Roman" w:hAnsi="Times New Roman" w:cs="Times New Roman"/>
            <w:sz w:val="22"/>
            <w:szCs w:val="22"/>
            <w:rPrChange w:id="281" w:author="Renee Hobbs" w:date="2013-03-19T08:36:00Z">
              <w:rPr>
                <w:rFonts w:ascii="Times New Roman" w:hAnsi="Times New Roman"/>
                <w:color w:val="0000FF"/>
                <w:szCs w:val="22"/>
                <w:u w:val="single"/>
              </w:rPr>
            </w:rPrChange>
          </w:rPr>
          <w:delText xml:space="preserve">. </w:delText>
        </w:r>
      </w:del>
      <w:ins w:id="282" w:author="Julie Coiro" w:date="2013-05-20T04:40:00Z">
        <w:r w:rsidRPr="005C1450">
          <w:rPr>
            <w:rFonts w:ascii="Times New Roman" w:hAnsi="Times New Roman" w:cs="Times New Roman"/>
            <w:sz w:val="22"/>
            <w:szCs w:val="22"/>
            <w:rPrChange w:id="283" w:author="Julie Coiro" w:date="2013-05-20T04:52:00Z">
              <w:rPr>
                <w:rFonts w:ascii="Times New Roman" w:hAnsi="Times New Roman" w:cs="Times New Roman"/>
                <w:color w:val="0000FF"/>
                <w:sz w:val="22"/>
                <w:szCs w:val="22"/>
                <w:u w:val="single"/>
              </w:rPr>
            </w:rPrChange>
          </w:rPr>
          <w:t xml:space="preserve">Engage in </w:t>
        </w:r>
        <w:r w:rsidRPr="005C1450">
          <w:rPr>
            <w:rFonts w:ascii="Times New Roman" w:hAnsi="Times New Roman" w:cs="Times New Roman"/>
            <w:b/>
            <w:sz w:val="22"/>
            <w:szCs w:val="22"/>
            <w:rPrChange w:id="284" w:author="Julie Coiro" w:date="2013-05-20T04:52:00Z">
              <w:rPr>
                <w:rFonts w:ascii="Times New Roman" w:hAnsi="Times New Roman" w:cs="Times New Roman"/>
                <w:color w:val="0000FF"/>
                <w:sz w:val="22"/>
                <w:szCs w:val="22"/>
                <w:u w:val="single"/>
              </w:rPr>
            </w:rPrChange>
          </w:rPr>
          <w:t>phases of project-based inquiry</w:t>
        </w:r>
      </w:ins>
      <w:ins w:id="285" w:author="Julie Coiro" w:date="2013-05-20T05:03:00Z">
        <w:r w:rsidR="00530F90">
          <w:rPr>
            <w:rFonts w:ascii="Times New Roman" w:hAnsi="Times New Roman" w:cs="Times New Roman"/>
            <w:b/>
            <w:sz w:val="22"/>
            <w:szCs w:val="22"/>
          </w:rPr>
          <w:t xml:space="preserve"> and curriculum design</w:t>
        </w:r>
      </w:ins>
      <w:ins w:id="286" w:author="Julie Coiro" w:date="2013-05-20T04:40:00Z">
        <w:r w:rsidRPr="005C1450">
          <w:rPr>
            <w:rFonts w:ascii="Times New Roman" w:hAnsi="Times New Roman" w:cs="Times New Roman"/>
            <w:sz w:val="22"/>
            <w:szCs w:val="22"/>
            <w:rPrChange w:id="287" w:author="Julie Coiro" w:date="2013-05-20T04:52:00Z">
              <w:rPr>
                <w:rFonts w:ascii="Times New Roman" w:hAnsi="Times New Roman" w:cs="Times New Roman"/>
                <w:color w:val="0000FF"/>
                <w:sz w:val="22"/>
                <w:szCs w:val="22"/>
                <w:u w:val="single"/>
              </w:rPr>
            </w:rPrChange>
          </w:rPr>
          <w:t xml:space="preserve"> using digital texts, tools, and technologies as demonstrated by your ability to: </w:t>
        </w:r>
      </w:ins>
    </w:p>
    <w:p w:rsidR="00175CE3" w:rsidRDefault="005C1450" w:rsidP="003612F7">
      <w:pPr>
        <w:pStyle w:val="ListParagraph"/>
        <w:numPr>
          <w:ilvl w:val="2"/>
          <w:numId w:val="23"/>
          <w:ins w:id="288" w:author="Julie Coiro" w:date="2013-05-20T04:53:00Z"/>
        </w:numPr>
        <w:rPr>
          <w:ins w:id="289" w:author="Julie Coiro" w:date="2013-05-20T04:52:00Z"/>
          <w:rFonts w:ascii="Times New Roman" w:hAnsi="Times New Roman" w:cs="Times New Roman"/>
          <w:sz w:val="22"/>
          <w:szCs w:val="22"/>
        </w:rPr>
      </w:pPr>
      <w:ins w:id="290" w:author="Julie Coiro" w:date="2013-05-20T04:39:00Z">
        <w:r w:rsidRPr="005C1450">
          <w:rPr>
            <w:rFonts w:ascii="Times New Roman" w:hAnsi="Times New Roman" w:cs="Times New Roman"/>
            <w:b/>
            <w:sz w:val="22"/>
            <w:szCs w:val="22"/>
            <w:rPrChange w:id="291" w:author="Julie Coiro" w:date="2013-05-20T04:52:00Z">
              <w:rPr>
                <w:rFonts w:ascii="Times New Roman" w:hAnsi="Times New Roman" w:cs="Times New Roman"/>
                <w:b/>
                <w:color w:val="0000FF"/>
                <w:sz w:val="22"/>
                <w:szCs w:val="22"/>
                <w:u w:val="single"/>
              </w:rPr>
            </w:rPrChange>
          </w:rPr>
          <w:t xml:space="preserve">Compose a </w:t>
        </w:r>
      </w:ins>
      <w:ins w:id="292" w:author="Julie Coiro" w:date="2013-05-20T04:54:00Z">
        <w:r w:rsidR="003612F7">
          <w:rPr>
            <w:rFonts w:ascii="Times New Roman" w:hAnsi="Times New Roman" w:cs="Times New Roman"/>
            <w:b/>
            <w:sz w:val="22"/>
            <w:szCs w:val="22"/>
          </w:rPr>
          <w:t xml:space="preserve">Project-Based Instructional </w:t>
        </w:r>
      </w:ins>
      <w:ins w:id="293" w:author="Julie Coiro" w:date="2013-05-20T08:34:00Z">
        <w:r w:rsidR="002568C3">
          <w:rPr>
            <w:rFonts w:ascii="Times New Roman" w:hAnsi="Times New Roman" w:cs="Times New Roman"/>
            <w:b/>
            <w:sz w:val="22"/>
            <w:szCs w:val="22"/>
          </w:rPr>
          <w:t xml:space="preserve">(PBI) </w:t>
        </w:r>
      </w:ins>
      <w:ins w:id="294" w:author="Julie Coiro" w:date="2013-05-20T04:54:00Z">
        <w:r w:rsidR="003612F7">
          <w:rPr>
            <w:rFonts w:ascii="Times New Roman" w:hAnsi="Times New Roman" w:cs="Times New Roman"/>
            <w:b/>
            <w:sz w:val="22"/>
            <w:szCs w:val="22"/>
          </w:rPr>
          <w:t xml:space="preserve">Plan.  </w:t>
        </w:r>
        <w:r w:rsidRPr="005C1450">
          <w:rPr>
            <w:rFonts w:ascii="Times New Roman" w:hAnsi="Times New Roman" w:cs="Times New Roman"/>
            <w:sz w:val="22"/>
            <w:szCs w:val="22"/>
            <w:rPrChange w:id="295" w:author="Julie Coiro" w:date="2013-05-20T04:54:00Z">
              <w:rPr>
                <w:rFonts w:ascii="Times New Roman" w:hAnsi="Times New Roman" w:cs="Times New Roman"/>
                <w:b/>
                <w:color w:val="0000FF"/>
                <w:sz w:val="22"/>
                <w:szCs w:val="22"/>
                <w:u w:val="single"/>
              </w:rPr>
            </w:rPrChange>
          </w:rPr>
          <w:t xml:space="preserve">This is a </w:t>
        </w:r>
      </w:ins>
      <w:ins w:id="296" w:author="Julie Coiro" w:date="2013-05-20T04:39:00Z">
        <w:r w:rsidRPr="005C1450">
          <w:rPr>
            <w:rFonts w:ascii="Times New Roman" w:hAnsi="Times New Roman" w:cs="Times New Roman"/>
            <w:sz w:val="22"/>
            <w:szCs w:val="22"/>
            <w:rPrChange w:id="297" w:author="Julie Coiro" w:date="2013-05-20T04:54:00Z">
              <w:rPr>
                <w:rFonts w:ascii="Times New Roman" w:hAnsi="Times New Roman" w:cs="Times New Roman"/>
                <w:b/>
                <w:color w:val="0000FF"/>
                <w:sz w:val="22"/>
                <w:szCs w:val="22"/>
                <w:u w:val="single"/>
              </w:rPr>
            </w:rPrChange>
          </w:rPr>
          <w:t xml:space="preserve">creative media project, contextualized lesson or unit plan </w:t>
        </w:r>
        <w:r w:rsidRPr="005C1450">
          <w:rPr>
            <w:rFonts w:ascii="Times New Roman" w:hAnsi="Times New Roman" w:cs="Times New Roman"/>
            <w:sz w:val="22"/>
            <w:szCs w:val="22"/>
            <w:rPrChange w:id="298" w:author="Julie Coiro" w:date="2013-05-20T04:52:00Z">
              <w:rPr>
                <w:rFonts w:ascii="Times New Roman" w:hAnsi="Times New Roman" w:cs="Times New Roman"/>
                <w:color w:val="0000FF"/>
                <w:sz w:val="22"/>
                <w:szCs w:val="22"/>
                <w:u w:val="single"/>
              </w:rPr>
            </w:rPrChange>
          </w:rPr>
          <w:t xml:space="preserve">in which you put one or more multimedia texts, tools and technologies into action as an instructor and foresee having your students engaging in activities using these resources for specific learning purposes </w:t>
        </w:r>
      </w:ins>
      <w:ins w:id="299" w:author="Julie Coiro" w:date="2013-05-20T07:23:00Z">
        <w:r w:rsidR="00A02DD4">
          <w:rPr>
            <w:rFonts w:ascii="Times New Roman" w:hAnsi="Times New Roman" w:cs="Times New Roman"/>
            <w:sz w:val="22"/>
            <w:szCs w:val="22"/>
          </w:rPr>
          <w:t xml:space="preserve">(see Assignments for more details). </w:t>
        </w:r>
      </w:ins>
    </w:p>
    <w:p w:rsidR="00175CE3" w:rsidRDefault="005C1450" w:rsidP="003612F7">
      <w:pPr>
        <w:pStyle w:val="ListParagraph"/>
        <w:numPr>
          <w:ilvl w:val="2"/>
          <w:numId w:val="23"/>
          <w:ins w:id="300" w:author="Julie Coiro" w:date="2013-05-20T04:53:00Z"/>
        </w:numPr>
        <w:rPr>
          <w:ins w:id="301" w:author="Julie Coiro" w:date="2013-05-20T04:53:00Z"/>
          <w:rFonts w:ascii="Times New Roman" w:hAnsi="Times New Roman" w:cs="Times New Roman"/>
          <w:sz w:val="22"/>
          <w:szCs w:val="22"/>
        </w:rPr>
      </w:pPr>
      <w:ins w:id="302" w:author="Julie Coiro" w:date="2013-05-20T04:43:00Z">
        <w:r w:rsidRPr="005C1450">
          <w:rPr>
            <w:rFonts w:ascii="Times New Roman" w:hAnsi="Times New Roman" w:cs="Times New Roman"/>
            <w:b/>
            <w:sz w:val="22"/>
            <w:szCs w:val="22"/>
            <w:rPrChange w:id="303" w:author="Julie Coiro" w:date="2013-05-20T04:52:00Z">
              <w:rPr>
                <w:rFonts w:ascii="Times New Roman" w:hAnsi="Times New Roman" w:cs="Times New Roman"/>
                <w:color w:val="0000FF"/>
                <w:sz w:val="22"/>
                <w:szCs w:val="22"/>
                <w:u w:val="single"/>
              </w:rPr>
            </w:rPrChange>
          </w:rPr>
          <w:t>Create a technology product</w:t>
        </w:r>
        <w:r w:rsidRPr="005C1450">
          <w:rPr>
            <w:rFonts w:ascii="Times New Roman" w:hAnsi="Times New Roman" w:cs="Times New Roman"/>
            <w:sz w:val="22"/>
            <w:szCs w:val="22"/>
            <w:rPrChange w:id="304" w:author="Julie Coiro" w:date="2013-05-20T04:52:00Z">
              <w:rPr>
                <w:rFonts w:ascii="Times New Roman" w:hAnsi="Times New Roman" w:cs="Times New Roman"/>
                <w:color w:val="0000FF"/>
                <w:sz w:val="22"/>
                <w:szCs w:val="22"/>
                <w:u w:val="single"/>
              </w:rPr>
            </w:rPrChange>
          </w:rPr>
          <w:t xml:space="preserve"> that will </w:t>
        </w:r>
        <w:r w:rsidRPr="005C1450">
          <w:rPr>
            <w:rFonts w:ascii="Times New Roman" w:hAnsi="Times New Roman" w:cs="Times New Roman"/>
            <w:sz w:val="22"/>
            <w:szCs w:val="22"/>
            <w:u w:val="single"/>
            <w:rPrChange w:id="305" w:author="Julie Coiro" w:date="2013-05-20T08:31:00Z">
              <w:rPr>
                <w:rFonts w:ascii="Times New Roman" w:hAnsi="Times New Roman" w:cs="Times New Roman"/>
                <w:color w:val="0000FF"/>
                <w:sz w:val="22"/>
                <w:szCs w:val="22"/>
                <w:u w:val="single"/>
              </w:rPr>
            </w:rPrChange>
          </w:rPr>
          <w:t>assist and enhance the teaching</w:t>
        </w:r>
        <w:r w:rsidRPr="005C1450">
          <w:rPr>
            <w:rFonts w:ascii="Times New Roman" w:hAnsi="Times New Roman" w:cs="Times New Roman"/>
            <w:sz w:val="22"/>
            <w:szCs w:val="22"/>
            <w:rPrChange w:id="306" w:author="Julie Coiro" w:date="2013-05-20T04:52:00Z">
              <w:rPr>
                <w:rFonts w:ascii="Times New Roman" w:hAnsi="Times New Roman" w:cs="Times New Roman"/>
                <w:color w:val="0000FF"/>
                <w:sz w:val="22"/>
                <w:szCs w:val="22"/>
                <w:u w:val="single"/>
              </w:rPr>
            </w:rPrChange>
          </w:rPr>
          <w:t xml:space="preserve"> of your plan</w:t>
        </w:r>
      </w:ins>
      <w:ins w:id="307" w:author="Julie Coiro" w:date="2013-05-20T07:24:00Z">
        <w:r w:rsidR="00A02DD4">
          <w:rPr>
            <w:rFonts w:ascii="Times New Roman" w:hAnsi="Times New Roman" w:cs="Times New Roman"/>
            <w:sz w:val="22"/>
            <w:szCs w:val="22"/>
          </w:rPr>
          <w:t xml:space="preserve">. </w:t>
        </w:r>
      </w:ins>
    </w:p>
    <w:p w:rsidR="00000000" w:rsidRDefault="005C1450">
      <w:pPr>
        <w:pStyle w:val="ListParagraph"/>
        <w:numPr>
          <w:ilvl w:val="2"/>
          <w:numId w:val="23"/>
          <w:ins w:id="308" w:author="Julie Coiro" w:date="2013-05-20T04:53:00Z"/>
        </w:numPr>
        <w:rPr>
          <w:ins w:id="309" w:author="Julie Coiro" w:date="2013-05-20T04:51:00Z"/>
          <w:rFonts w:ascii="Times New Roman" w:hAnsi="Times New Roman" w:cs="Times New Roman"/>
          <w:sz w:val="22"/>
          <w:szCs w:val="22"/>
        </w:rPr>
        <w:pPrChange w:id="310" w:author="Julie Coiro" w:date="2013-05-20T04:51:00Z">
          <w:pPr>
            <w:pStyle w:val="ListParagraph"/>
            <w:ind w:left="360" w:hanging="360"/>
          </w:pPr>
        </w:pPrChange>
      </w:pPr>
      <w:ins w:id="311" w:author="Julie Coiro" w:date="2013-05-20T04:53:00Z">
        <w:r w:rsidRPr="005C1450">
          <w:rPr>
            <w:rFonts w:ascii="Times New Roman" w:hAnsi="Times New Roman" w:cs="Times New Roman"/>
            <w:b/>
            <w:sz w:val="22"/>
            <w:szCs w:val="22"/>
            <w:rPrChange w:id="312" w:author="Julie Coiro" w:date="2013-05-20T04:54:00Z">
              <w:rPr>
                <w:rFonts w:ascii="Times New Roman" w:hAnsi="Times New Roman" w:cs="Times New Roman"/>
                <w:color w:val="0000FF"/>
                <w:sz w:val="22"/>
                <w:szCs w:val="22"/>
                <w:u w:val="single"/>
              </w:rPr>
            </w:rPrChange>
          </w:rPr>
          <w:t>Create a</w:t>
        </w:r>
        <w:r w:rsidR="00175CE3">
          <w:rPr>
            <w:rFonts w:ascii="Times New Roman" w:hAnsi="Times New Roman" w:cs="Times New Roman"/>
            <w:sz w:val="22"/>
            <w:szCs w:val="22"/>
          </w:rPr>
          <w:t xml:space="preserve"> </w:t>
        </w:r>
        <w:r w:rsidR="00175CE3" w:rsidRPr="00175CE3">
          <w:rPr>
            <w:rFonts w:ascii="Times New Roman" w:hAnsi="Times New Roman" w:cs="Times New Roman"/>
            <w:b/>
            <w:sz w:val="22"/>
            <w:szCs w:val="22"/>
          </w:rPr>
          <w:t>technology product</w:t>
        </w:r>
        <w:r w:rsidR="00175CE3" w:rsidRPr="00175CE3">
          <w:rPr>
            <w:rFonts w:ascii="Times New Roman" w:hAnsi="Times New Roman" w:cs="Times New Roman"/>
            <w:sz w:val="22"/>
            <w:szCs w:val="22"/>
          </w:rPr>
          <w:t xml:space="preserve"> that will represent a model or example of the type of technology </w:t>
        </w:r>
        <w:r w:rsidRPr="005C1450">
          <w:rPr>
            <w:rFonts w:ascii="Times New Roman" w:hAnsi="Times New Roman" w:cs="Times New Roman"/>
            <w:sz w:val="22"/>
            <w:szCs w:val="22"/>
            <w:u w:val="single"/>
            <w:rPrChange w:id="313" w:author="Julie Coiro" w:date="2013-05-20T08:31:00Z">
              <w:rPr>
                <w:rFonts w:ascii="Times New Roman" w:hAnsi="Times New Roman" w:cs="Times New Roman"/>
                <w:color w:val="0000FF"/>
                <w:sz w:val="22"/>
                <w:szCs w:val="22"/>
                <w:u w:val="single"/>
              </w:rPr>
            </w:rPrChange>
          </w:rPr>
          <w:t>product your students might create</w:t>
        </w:r>
        <w:r w:rsidR="00175CE3" w:rsidRPr="00175CE3">
          <w:rPr>
            <w:rFonts w:ascii="Times New Roman" w:hAnsi="Times New Roman" w:cs="Times New Roman"/>
            <w:sz w:val="22"/>
            <w:szCs w:val="22"/>
          </w:rPr>
          <w:t xml:space="preserve"> </w:t>
        </w:r>
      </w:ins>
      <w:ins w:id="314" w:author="Julie Coiro" w:date="2013-06-27T18:52:00Z">
        <w:r w:rsidR="006E57A8">
          <w:rPr>
            <w:rFonts w:ascii="Times New Roman" w:hAnsi="Times New Roman" w:cs="Times New Roman"/>
            <w:sz w:val="22"/>
            <w:szCs w:val="22"/>
          </w:rPr>
          <w:t xml:space="preserve">as </w:t>
        </w:r>
      </w:ins>
      <w:ins w:id="315" w:author="Julie Coiro" w:date="2013-05-20T04:53:00Z">
        <w:r w:rsidR="00175CE3" w:rsidRPr="00175CE3">
          <w:rPr>
            <w:rFonts w:ascii="Times New Roman" w:hAnsi="Times New Roman" w:cs="Times New Roman"/>
            <w:sz w:val="22"/>
            <w:szCs w:val="22"/>
          </w:rPr>
          <w:t>a part of your instructional plan.</w:t>
        </w:r>
      </w:ins>
    </w:p>
    <w:p w:rsidR="00A02DD4" w:rsidRDefault="005C1450" w:rsidP="00A02DD4">
      <w:pPr>
        <w:pStyle w:val="ListParagraph"/>
        <w:numPr>
          <w:ilvl w:val="0"/>
          <w:numId w:val="6"/>
          <w:ins w:id="316" w:author="Julie Coiro" w:date="2013-05-20T07:23:00Z"/>
        </w:numPr>
        <w:ind w:left="360"/>
        <w:rPr>
          <w:ins w:id="317" w:author="Julie Coiro" w:date="2013-05-20T07:23:00Z"/>
          <w:rFonts w:ascii="Times New Roman" w:hAnsi="Times New Roman" w:cs="Times New Roman"/>
          <w:sz w:val="22"/>
          <w:szCs w:val="22"/>
        </w:rPr>
      </w:pPr>
      <w:ins w:id="318" w:author="Julie Coiro" w:date="2013-05-20T07:23:00Z">
        <w:r w:rsidRPr="005C1450">
          <w:rPr>
            <w:rFonts w:ascii="Times New Roman" w:hAnsi="Times New Roman" w:cs="Times New Roman"/>
            <w:b/>
            <w:sz w:val="22"/>
            <w:szCs w:val="22"/>
            <w:rPrChange w:id="319" w:author="Julie Coiro" w:date="2013-05-20T07:26:00Z">
              <w:rPr>
                <w:rFonts w:ascii="Times New Roman" w:hAnsi="Times New Roman" w:cs="Times New Roman"/>
                <w:color w:val="0000FF"/>
                <w:sz w:val="22"/>
                <w:szCs w:val="22"/>
                <w:u w:val="single"/>
              </w:rPr>
            </w:rPrChange>
          </w:rPr>
          <w:t>Build new networks and create new visions for “doing” education</w:t>
        </w:r>
        <w:r w:rsidR="00A02DD4" w:rsidRPr="00C00029">
          <w:rPr>
            <w:rFonts w:ascii="Times New Roman" w:hAnsi="Times New Roman" w:cs="Times New Roman"/>
            <w:sz w:val="22"/>
            <w:szCs w:val="22"/>
          </w:rPr>
          <w:t xml:space="preserve"> in </w:t>
        </w:r>
        <w:r w:rsidR="00A02DD4">
          <w:rPr>
            <w:rFonts w:ascii="Times New Roman" w:hAnsi="Times New Roman" w:cs="Times New Roman"/>
            <w:sz w:val="22"/>
            <w:szCs w:val="22"/>
          </w:rPr>
          <w:t xml:space="preserve">changing and challenging times </w:t>
        </w:r>
      </w:ins>
      <w:ins w:id="320" w:author="Julie Coiro" w:date="2013-05-20T07:25:00Z">
        <w:r w:rsidR="00A02DD4">
          <w:rPr>
            <w:rFonts w:ascii="Times New Roman" w:hAnsi="Times New Roman" w:cs="Times New Roman"/>
            <w:sz w:val="22"/>
            <w:szCs w:val="22"/>
          </w:rPr>
          <w:t xml:space="preserve">as demonstrated through facilitated </w:t>
        </w:r>
      </w:ins>
      <w:ins w:id="321" w:author="Julie Coiro" w:date="2013-05-20T07:27:00Z">
        <w:r w:rsidR="00C530FB">
          <w:rPr>
            <w:rFonts w:ascii="Times New Roman" w:hAnsi="Times New Roman" w:cs="Times New Roman"/>
            <w:sz w:val="22"/>
            <w:szCs w:val="22"/>
          </w:rPr>
          <w:t xml:space="preserve">daily </w:t>
        </w:r>
      </w:ins>
      <w:ins w:id="322" w:author="Julie Coiro" w:date="2013-05-20T07:25:00Z">
        <w:r w:rsidR="00A02DD4">
          <w:rPr>
            <w:rFonts w:ascii="Times New Roman" w:hAnsi="Times New Roman" w:cs="Times New Roman"/>
            <w:sz w:val="22"/>
            <w:szCs w:val="22"/>
          </w:rPr>
          <w:t xml:space="preserve">conversations </w:t>
        </w:r>
      </w:ins>
      <w:ins w:id="323" w:author="Julie Coiro" w:date="2013-05-20T07:27:00Z">
        <w:r w:rsidR="00396799">
          <w:rPr>
            <w:rFonts w:ascii="Times New Roman" w:hAnsi="Times New Roman" w:cs="Times New Roman"/>
            <w:sz w:val="22"/>
            <w:szCs w:val="22"/>
          </w:rPr>
          <w:t xml:space="preserve">over the course of the week </w:t>
        </w:r>
      </w:ins>
      <w:ins w:id="324" w:author="Julie Coiro" w:date="2013-05-20T07:25:00Z">
        <w:r w:rsidR="00A02DD4">
          <w:rPr>
            <w:rFonts w:ascii="Times New Roman" w:hAnsi="Times New Roman" w:cs="Times New Roman"/>
            <w:sz w:val="22"/>
            <w:szCs w:val="22"/>
          </w:rPr>
          <w:t xml:space="preserve">(e.g., Digging Deeper Sessions, Hot Topic Roundtables, Collaborative Conversations). During these collaborative conversations, you will engage </w:t>
        </w:r>
      </w:ins>
      <w:ins w:id="325" w:author="Julie Coiro" w:date="2013-05-20T07:23:00Z">
        <w:r w:rsidR="00A02DD4" w:rsidRPr="006F1971">
          <w:rPr>
            <w:rFonts w:ascii="Times New Roman" w:hAnsi="Times New Roman" w:cs="Times New Roman"/>
            <w:sz w:val="22"/>
            <w:szCs w:val="22"/>
          </w:rPr>
          <w:t>with individuals across a range of educational and media communities to develop an understanding and appreciation of the particular needs, concerns, and contributions of individuals including, but not limited to, educators in K-12 and higher education settings, reading specialists and literacy coaches, school and public librarians, parents, media professionals, media literacy leaders, and ed tech entrepreneurs</w:t>
        </w:r>
        <w:r w:rsidR="00FA3FE2">
          <w:rPr>
            <w:rFonts w:ascii="Times New Roman" w:hAnsi="Times New Roman" w:cs="Times New Roman"/>
            <w:sz w:val="22"/>
            <w:szCs w:val="22"/>
          </w:rPr>
          <w:t xml:space="preserve">. </w:t>
        </w:r>
      </w:ins>
    </w:p>
    <w:p w:rsidR="00000000" w:rsidRDefault="008529D4">
      <w:pPr>
        <w:pStyle w:val="ListParagraph"/>
        <w:numPr>
          <w:ilvl w:val="1"/>
          <w:numId w:val="6"/>
          <w:ins w:id="326" w:author="Julie Coiro" w:date="2013-05-20T04:52:00Z"/>
        </w:numPr>
        <w:rPr>
          <w:del w:id="327" w:author="Julie Coiro" w:date="2013-05-20T04:53:00Z"/>
          <w:rFonts w:ascii="Times New Roman" w:hAnsi="Times New Roman" w:cs="Times New Roman"/>
          <w:sz w:val="22"/>
          <w:szCs w:val="22"/>
          <w:rPrChange w:id="328" w:author="Julie Coiro" w:date="2013-05-20T04:52:00Z">
            <w:rPr>
              <w:del w:id="329" w:author="Julie Coiro" w:date="2013-05-20T04:53:00Z"/>
              <w:rFonts w:ascii="Times New Roman" w:hAnsi="Times New Roman" w:cs="Times New Roman"/>
            </w:rPr>
          </w:rPrChange>
        </w:rPr>
        <w:pPrChange w:id="330" w:author="Julie Coiro" w:date="2013-05-20T04:52:00Z">
          <w:pPr>
            <w:pStyle w:val="ListParagraph"/>
            <w:numPr>
              <w:numId w:val="6"/>
            </w:numPr>
            <w:ind w:left="0" w:hanging="360"/>
          </w:pPr>
        </w:pPrChange>
      </w:pPr>
    </w:p>
    <w:p w:rsidR="00000000" w:rsidRDefault="005C1450">
      <w:pPr>
        <w:pStyle w:val="ListParagraph"/>
        <w:numPr>
          <w:ilvl w:val="0"/>
          <w:numId w:val="6"/>
          <w:ins w:id="331" w:author="Julie Coiro" w:date="2013-05-20T04:49:00Z"/>
        </w:numPr>
        <w:ind w:left="360"/>
        <w:rPr>
          <w:del w:id="332" w:author="Julie Coiro" w:date="2013-05-20T04:34:00Z"/>
          <w:rFonts w:ascii="Times New Roman" w:hAnsi="Times New Roman" w:cs="Times New Roman"/>
          <w:sz w:val="22"/>
          <w:szCs w:val="22"/>
          <w:rPrChange w:id="333" w:author="Renee Hobbs" w:date="2013-03-19T08:36:00Z">
            <w:rPr>
              <w:del w:id="334" w:author="Julie Coiro" w:date="2013-05-20T04:34:00Z"/>
              <w:rFonts w:ascii="Times New Roman" w:hAnsi="Times New Roman"/>
              <w:szCs w:val="22"/>
            </w:rPr>
          </w:rPrChange>
        </w:rPr>
        <w:pPrChange w:id="335" w:author="Julie Coiro" w:date="2013-05-20T04:50:00Z">
          <w:pPr>
            <w:pStyle w:val="ListParagraph"/>
            <w:numPr>
              <w:numId w:val="6"/>
            </w:numPr>
            <w:ind w:left="0" w:hanging="360"/>
            <w:jc w:val="both"/>
          </w:pPr>
        </w:pPrChange>
      </w:pPr>
      <w:del w:id="336" w:author="Julie Coiro" w:date="2013-05-20T04:23:00Z">
        <w:r w:rsidRPr="005C1450">
          <w:rPr>
            <w:rFonts w:cs="Times New Roman"/>
            <w:sz w:val="22"/>
            <w:szCs w:val="22"/>
            <w:rPrChange w:id="337" w:author="Renee Hobbs" w:date="2013-03-19T08:36:00Z">
              <w:rPr>
                <w:color w:val="0000FF"/>
                <w:szCs w:val="22"/>
                <w:u w:val="single"/>
              </w:rPr>
            </w:rPrChange>
          </w:rPr>
          <w:delText xml:space="preserve">Learn how to </w:delText>
        </w:r>
        <w:r w:rsidRPr="005C1450">
          <w:rPr>
            <w:rFonts w:cs="Times New Roman"/>
            <w:b/>
            <w:sz w:val="22"/>
            <w:szCs w:val="22"/>
            <w:rPrChange w:id="338" w:author="Renee Hobbs" w:date="2013-03-19T08:36:00Z">
              <w:rPr>
                <w:b/>
                <w:color w:val="0000FF"/>
                <w:szCs w:val="22"/>
                <w:u w:val="single"/>
              </w:rPr>
            </w:rPrChange>
          </w:rPr>
          <w:delText>c</w:delText>
        </w:r>
      </w:del>
      <w:del w:id="339" w:author="Julie Coiro" w:date="2013-05-20T04:24:00Z">
        <w:r w:rsidRPr="005C1450">
          <w:rPr>
            <w:rFonts w:cs="Times New Roman"/>
            <w:b/>
            <w:sz w:val="22"/>
            <w:szCs w:val="22"/>
            <w:rPrChange w:id="340" w:author="Renee Hobbs" w:date="2013-03-19T08:36:00Z">
              <w:rPr>
                <w:b/>
                <w:color w:val="0000FF"/>
                <w:szCs w:val="22"/>
                <w:u w:val="single"/>
              </w:rPr>
            </w:rPrChange>
          </w:rPr>
          <w:delText xml:space="preserve">onduct </w:delText>
        </w:r>
      </w:del>
      <w:del w:id="341" w:author="Julie Coiro" w:date="2013-05-20T04:48:00Z">
        <w:r w:rsidRPr="005C1450">
          <w:rPr>
            <w:rFonts w:cs="Times New Roman"/>
            <w:b/>
            <w:sz w:val="22"/>
            <w:szCs w:val="22"/>
            <w:rPrChange w:id="342" w:author="Renee Hobbs" w:date="2013-03-19T08:36:00Z">
              <w:rPr>
                <w:b/>
                <w:color w:val="0000FF"/>
                <w:szCs w:val="22"/>
                <w:u w:val="single"/>
              </w:rPr>
            </w:rPrChange>
          </w:rPr>
          <w:delText>project-based inquiry</w:delText>
        </w:r>
        <w:r w:rsidRPr="005C1450">
          <w:rPr>
            <w:rFonts w:cs="Times New Roman"/>
            <w:sz w:val="22"/>
            <w:szCs w:val="22"/>
            <w:rPrChange w:id="343" w:author="Renee Hobbs" w:date="2013-03-19T08:36:00Z">
              <w:rPr>
                <w:color w:val="0000FF"/>
                <w:szCs w:val="22"/>
                <w:u w:val="single"/>
              </w:rPr>
            </w:rPrChange>
          </w:rPr>
          <w:delText xml:space="preserve"> using a variety of digital tools, texts, and technologies and create a final Project-Based Instructional (PBI) Plan as well as </w:delText>
        </w:r>
        <w:r w:rsidRPr="005C1450">
          <w:rPr>
            <w:rStyle w:val="Emphasis"/>
            <w:rFonts w:cs="Times New Roman"/>
            <w:sz w:val="22"/>
            <w:szCs w:val="22"/>
            <w:rPrChange w:id="344" w:author="Renee Hobbs" w:date="2013-03-19T08:36:00Z">
              <w:rPr>
                <w:rStyle w:val="Emphasis"/>
              </w:rPr>
            </w:rPrChange>
          </w:rPr>
          <w:delText>(a)</w:delText>
        </w:r>
        <w:r w:rsidRPr="005C1450">
          <w:rPr>
            <w:rFonts w:cs="Times New Roman"/>
            <w:sz w:val="22"/>
            <w:szCs w:val="22"/>
            <w:rPrChange w:id="345" w:author="Renee Hobbs" w:date="2013-03-19T08:36:00Z">
              <w:rPr>
                <w:i/>
              </w:rPr>
            </w:rPrChange>
          </w:rPr>
          <w:delText xml:space="preserve"> a technology product that will assist and enhance the teaching of your plan </w:delText>
        </w:r>
        <w:r w:rsidRPr="005C1450">
          <w:rPr>
            <w:rStyle w:val="Strong"/>
            <w:rFonts w:cs="Times New Roman"/>
            <w:b w:val="0"/>
            <w:sz w:val="22"/>
            <w:szCs w:val="22"/>
            <w:u w:val="single"/>
            <w:rPrChange w:id="346" w:author="Renee Hobbs" w:date="2013-03-19T08:36:00Z">
              <w:rPr>
                <w:rStyle w:val="Strong"/>
                <w:b w:val="0"/>
                <w:u w:val="single"/>
              </w:rPr>
            </w:rPrChange>
          </w:rPr>
          <w:delText>and</w:delText>
        </w:r>
        <w:r w:rsidRPr="005C1450">
          <w:rPr>
            <w:rFonts w:cs="Times New Roman"/>
            <w:sz w:val="22"/>
            <w:szCs w:val="22"/>
            <w:rPrChange w:id="347" w:author="Renee Hobbs" w:date="2013-03-19T08:36:00Z">
              <w:rPr>
                <w:b/>
              </w:rPr>
            </w:rPrChange>
          </w:rPr>
          <w:delText xml:space="preserve"> </w:delText>
        </w:r>
        <w:r w:rsidRPr="005C1450">
          <w:rPr>
            <w:rStyle w:val="Emphasis"/>
            <w:rFonts w:cs="Times New Roman"/>
            <w:sz w:val="22"/>
            <w:szCs w:val="22"/>
            <w:rPrChange w:id="348" w:author="Renee Hobbs" w:date="2013-03-19T08:36:00Z">
              <w:rPr>
                <w:rStyle w:val="Emphasis"/>
              </w:rPr>
            </w:rPrChange>
          </w:rPr>
          <w:delText>(b)</w:delText>
        </w:r>
        <w:r w:rsidRPr="005C1450">
          <w:rPr>
            <w:rFonts w:cs="Times New Roman"/>
            <w:sz w:val="22"/>
            <w:szCs w:val="22"/>
            <w:rPrChange w:id="349" w:author="Renee Hobbs" w:date="2013-03-19T08:36:00Z">
              <w:rPr>
                <w:i/>
              </w:rPr>
            </w:rPrChange>
          </w:rPr>
          <w:delText xml:space="preserve"> a technology product that will represent a model or example of the type of technology product your students might create as a part of your instructional plan.</w:delText>
        </w:r>
      </w:del>
    </w:p>
    <w:p w:rsidR="00000000" w:rsidRDefault="005C1450">
      <w:pPr>
        <w:pStyle w:val="ListParagraph"/>
        <w:numPr>
          <w:ilvl w:val="0"/>
          <w:numId w:val="6"/>
          <w:ins w:id="350" w:author="Julie Coiro" w:date="2013-05-20T04:49:00Z"/>
        </w:numPr>
        <w:ind w:left="360"/>
        <w:rPr>
          <w:del w:id="351" w:author="Julie Coiro" w:date="2013-05-20T04:51:00Z"/>
          <w:rFonts w:ascii="Times New Roman" w:hAnsi="Times New Roman" w:cs="Times New Roman"/>
          <w:sz w:val="22"/>
          <w:szCs w:val="22"/>
          <w:rPrChange w:id="352" w:author="Julie Coiro" w:date="2013-05-20T04:34:00Z">
            <w:rPr>
              <w:del w:id="353" w:author="Julie Coiro" w:date="2013-05-20T04:51:00Z"/>
              <w:rFonts w:ascii="Times New Roman" w:hAnsi="Times New Roman"/>
              <w:szCs w:val="22"/>
            </w:rPr>
          </w:rPrChange>
        </w:rPr>
        <w:pPrChange w:id="354" w:author="Julie Coiro" w:date="2013-05-20T04:50:00Z">
          <w:pPr>
            <w:pStyle w:val="ListParagraph"/>
            <w:numPr>
              <w:numId w:val="6"/>
            </w:numPr>
            <w:ind w:left="0" w:hanging="360"/>
            <w:jc w:val="both"/>
          </w:pPr>
        </w:pPrChange>
      </w:pPr>
      <w:del w:id="355" w:author="Julie Coiro" w:date="2013-05-20T04:48:00Z">
        <w:r w:rsidRPr="005C1450">
          <w:rPr>
            <w:rFonts w:cs="Times New Roman"/>
            <w:sz w:val="22"/>
            <w:szCs w:val="22"/>
            <w:rPrChange w:id="356" w:author="Julie Coiro" w:date="2013-05-20T04:34:00Z">
              <w:rPr>
                <w:i/>
              </w:rPr>
            </w:rPrChange>
          </w:rPr>
          <w:delText xml:space="preserve">Prepare </w:delText>
        </w:r>
        <w:r w:rsidRPr="005C1450">
          <w:rPr>
            <w:rFonts w:cs="Times New Roman"/>
            <w:b/>
            <w:sz w:val="22"/>
            <w:szCs w:val="22"/>
            <w:rPrChange w:id="357" w:author="Julie Coiro" w:date="2013-05-20T04:34:00Z">
              <w:rPr>
                <w:b/>
                <w:i/>
              </w:rPr>
            </w:rPrChange>
          </w:rPr>
          <w:delText>reflective journals</w:delText>
        </w:r>
        <w:r w:rsidRPr="005C1450">
          <w:rPr>
            <w:rFonts w:cs="Times New Roman"/>
            <w:sz w:val="22"/>
            <w:szCs w:val="22"/>
            <w:rPrChange w:id="358" w:author="Julie Coiro" w:date="2013-05-20T04:34:00Z">
              <w:rPr>
                <w:i/>
              </w:rPr>
            </w:rPrChange>
          </w:rPr>
          <w:delText xml:space="preserve"> of sessions attended and the institute as a whole and </w:delText>
        </w:r>
      </w:del>
      <w:ins w:id="359" w:author="Renee Hobbs" w:date="2013-03-09T10:17:00Z">
        <w:del w:id="360" w:author="Julie Coiro" w:date="2013-05-20T04:31:00Z">
          <w:r w:rsidRPr="005C1450">
            <w:rPr>
              <w:rFonts w:cs="Times New Roman"/>
              <w:b/>
              <w:sz w:val="22"/>
              <w:szCs w:val="22"/>
              <w:rPrChange w:id="361" w:author="Julie Coiro" w:date="2013-05-20T04:34:00Z">
                <w:rPr>
                  <w:b/>
                  <w:i/>
                </w:rPr>
              </w:rPrChange>
            </w:rPr>
            <w:delText>C</w:delText>
          </w:r>
        </w:del>
      </w:ins>
      <w:del w:id="362" w:author="Julie Coiro" w:date="2013-05-20T04:31:00Z">
        <w:r w:rsidRPr="005C1450">
          <w:rPr>
            <w:rFonts w:cs="Times New Roman"/>
            <w:b/>
            <w:sz w:val="22"/>
            <w:szCs w:val="22"/>
            <w:rPrChange w:id="363" w:author="Julie Coiro" w:date="2013-05-20T04:34:00Z">
              <w:rPr>
                <w:i/>
              </w:rPr>
            </w:rPrChange>
          </w:rPr>
          <w:delText>c</w:delText>
        </w:r>
      </w:del>
      <w:ins w:id="364" w:author="Renee Hobbs" w:date="2013-03-09T10:16:00Z">
        <w:del w:id="365" w:author="Julie Coiro" w:date="2013-05-20T04:31:00Z">
          <w:r w:rsidRPr="005C1450">
            <w:rPr>
              <w:rFonts w:cs="Times New Roman"/>
              <w:b/>
              <w:sz w:val="22"/>
              <w:szCs w:val="22"/>
              <w:rPrChange w:id="366" w:author="Julie Coiro" w:date="2013-05-20T04:34:00Z">
                <w:rPr>
                  <w:i/>
                </w:rPr>
              </w:rPrChange>
            </w:rPr>
            <w:delText>ompose</w:delText>
          </w:r>
        </w:del>
      </w:ins>
      <w:del w:id="367" w:author="Julie Coiro" w:date="2013-05-20T04:31:00Z">
        <w:r w:rsidRPr="005C1450">
          <w:rPr>
            <w:rFonts w:cs="Times New Roman"/>
            <w:b/>
            <w:sz w:val="22"/>
            <w:szCs w:val="22"/>
            <w:rPrChange w:id="368" w:author="Julie Coiro" w:date="2013-05-20T04:34:00Z">
              <w:rPr>
                <w:i/>
              </w:rPr>
            </w:rPrChange>
          </w:rPr>
          <w:delText xml:space="preserve">reate a </w:delText>
        </w:r>
      </w:del>
      <w:ins w:id="369" w:author="Renee Hobbs" w:date="2013-03-09T10:15:00Z">
        <w:del w:id="370" w:author="Julie Coiro" w:date="2013-05-20T04:31:00Z">
          <w:r w:rsidRPr="005C1450">
            <w:rPr>
              <w:rFonts w:cs="Times New Roman"/>
              <w:b/>
              <w:sz w:val="22"/>
              <w:szCs w:val="22"/>
              <w:rPrChange w:id="371" w:author="Julie Coiro" w:date="2013-05-20T04:34:00Z">
                <w:rPr>
                  <w:i/>
                </w:rPr>
              </w:rPrChange>
            </w:rPr>
            <w:delText xml:space="preserve">creative media project, </w:delText>
          </w:r>
        </w:del>
      </w:ins>
      <w:del w:id="372" w:author="Julie Coiro" w:date="2013-05-20T04:31:00Z">
        <w:r w:rsidRPr="005C1450">
          <w:rPr>
            <w:rFonts w:cs="Times New Roman"/>
            <w:b/>
            <w:sz w:val="22"/>
            <w:szCs w:val="22"/>
            <w:rPrChange w:id="373" w:author="Julie Coiro" w:date="2013-05-20T04:34:00Z">
              <w:rPr>
                <w:i/>
              </w:rPr>
            </w:rPrChange>
          </w:rPr>
          <w:delText>contextualized lesson</w:delText>
        </w:r>
        <w:r w:rsidRPr="005C1450">
          <w:rPr>
            <w:sz w:val="22"/>
            <w:szCs w:val="22"/>
            <w:rPrChange w:id="374" w:author="Julie Coiro" w:date="2013-05-20T04:34:00Z">
              <w:rPr>
                <w:i/>
              </w:rPr>
            </w:rPrChange>
          </w:rPr>
          <w:delText xml:space="preserve"> or unit plan in which you </w:delText>
        </w:r>
      </w:del>
      <w:ins w:id="375" w:author="Renee Hobbs" w:date="2013-03-09T10:24:00Z">
        <w:del w:id="376" w:author="Julie Coiro" w:date="2013-05-20T04:31:00Z">
          <w:r w:rsidRPr="005C1450">
            <w:rPr>
              <w:sz w:val="22"/>
              <w:szCs w:val="22"/>
              <w:rPrChange w:id="377" w:author="Julie Coiro" w:date="2013-05-20T04:34:00Z">
                <w:rPr>
                  <w:i/>
                  <w:sz w:val="22"/>
                  <w:szCs w:val="22"/>
                </w:rPr>
              </w:rPrChange>
            </w:rPr>
            <w:delText xml:space="preserve">put </w:delText>
          </w:r>
        </w:del>
      </w:ins>
      <w:del w:id="378" w:author="Julie Coiro" w:date="2013-05-20T04:31:00Z">
        <w:r w:rsidRPr="005C1450">
          <w:rPr>
            <w:sz w:val="22"/>
            <w:szCs w:val="22"/>
            <w:rPrChange w:id="379" w:author="Julie Coiro" w:date="2013-05-20T04:34:00Z">
              <w:rPr>
                <w:i/>
              </w:rPr>
            </w:rPrChange>
          </w:rPr>
          <w:delText>conceptualize putting at least one o</w:delText>
        </w:r>
      </w:del>
      <w:ins w:id="380" w:author="Renee Hobbs" w:date="2013-03-09T10:24:00Z">
        <w:del w:id="381" w:author="Julie Coiro" w:date="2013-05-20T04:31:00Z">
          <w:r w:rsidRPr="005C1450">
            <w:rPr>
              <w:sz w:val="22"/>
              <w:szCs w:val="22"/>
              <w:rPrChange w:id="382" w:author="Julie Coiro" w:date="2013-05-20T04:34:00Z">
                <w:rPr>
                  <w:i/>
                  <w:sz w:val="22"/>
                  <w:szCs w:val="22"/>
                </w:rPr>
              </w:rPrChange>
            </w:rPr>
            <w:delText xml:space="preserve">r more multimedia </w:delText>
          </w:r>
        </w:del>
      </w:ins>
      <w:del w:id="383" w:author="Julie Coiro" w:date="2013-05-20T04:31:00Z">
        <w:r w:rsidRPr="005C1450">
          <w:rPr>
            <w:sz w:val="22"/>
            <w:szCs w:val="22"/>
            <w:rPrChange w:id="384" w:author="Julie Coiro" w:date="2013-05-20T04:34:00Z">
              <w:rPr>
                <w:i/>
              </w:rPr>
            </w:rPrChange>
          </w:rPr>
          <w:delText xml:space="preserve">f </w:delText>
        </w:r>
      </w:del>
      <w:ins w:id="385" w:author="Renee Hobbs" w:date="2013-03-09T10:24:00Z">
        <w:del w:id="386" w:author="Julie Coiro" w:date="2013-05-20T04:31:00Z">
          <w:r w:rsidRPr="005C1450">
            <w:rPr>
              <w:sz w:val="22"/>
              <w:szCs w:val="22"/>
              <w:rPrChange w:id="387" w:author="Julie Coiro" w:date="2013-05-20T04:34:00Z">
                <w:rPr>
                  <w:i/>
                  <w:sz w:val="22"/>
                  <w:szCs w:val="22"/>
                </w:rPr>
              </w:rPrChange>
            </w:rPr>
            <w:delText xml:space="preserve">texts, tools and technologies </w:delText>
          </w:r>
        </w:del>
      </w:ins>
      <w:del w:id="388" w:author="Julie Coiro" w:date="2013-05-20T04:31:00Z">
        <w:r w:rsidRPr="005C1450">
          <w:rPr>
            <w:sz w:val="22"/>
            <w:szCs w:val="22"/>
            <w:rPrChange w:id="389" w:author="Julie Coiro" w:date="2013-05-20T04:34:00Z">
              <w:rPr>
                <w:i/>
              </w:rPr>
            </w:rPrChange>
          </w:rPr>
          <w:delText xml:space="preserve">these tools/concepts into action as an instructor and foresee having your students engaging in activities using these </w:delText>
        </w:r>
      </w:del>
      <w:ins w:id="390" w:author="Renee Hobbs" w:date="2013-03-09T10:24:00Z">
        <w:del w:id="391" w:author="Julie Coiro" w:date="2013-05-20T04:31:00Z">
          <w:r w:rsidRPr="005C1450">
            <w:rPr>
              <w:sz w:val="22"/>
              <w:szCs w:val="22"/>
              <w:rPrChange w:id="392" w:author="Julie Coiro" w:date="2013-05-20T04:34:00Z">
                <w:rPr>
                  <w:i/>
                  <w:sz w:val="22"/>
                  <w:szCs w:val="22"/>
                </w:rPr>
              </w:rPrChange>
            </w:rPr>
            <w:delText>resources</w:delText>
          </w:r>
        </w:del>
      </w:ins>
      <w:del w:id="393" w:author="Julie Coiro" w:date="2013-05-20T04:31:00Z">
        <w:r w:rsidRPr="005C1450">
          <w:rPr>
            <w:rFonts w:cs="Times New Roman"/>
            <w:sz w:val="22"/>
            <w:szCs w:val="22"/>
            <w:rPrChange w:id="394" w:author="Julie Coiro" w:date="2013-05-20T04:34:00Z">
              <w:rPr>
                <w:i/>
              </w:rPr>
            </w:rPrChange>
          </w:rPr>
          <w:delText>tools for specific learning purposes</w:delText>
        </w:r>
      </w:del>
      <w:ins w:id="395" w:author="Renee Hobbs" w:date="2013-03-09T10:13:00Z">
        <w:del w:id="396" w:author="Julie Coiro" w:date="2013-05-20T04:31:00Z">
          <w:r w:rsidRPr="005C1450">
            <w:rPr>
              <w:rFonts w:cs="Times New Roman"/>
              <w:sz w:val="22"/>
              <w:szCs w:val="22"/>
              <w:rPrChange w:id="397" w:author="Julie Coiro" w:date="2013-05-20T04:34:00Z">
                <w:rPr>
                  <w:i/>
                </w:rPr>
              </w:rPrChange>
            </w:rPr>
            <w:delText>.</w:delText>
          </w:r>
        </w:del>
      </w:ins>
    </w:p>
    <w:p w:rsidR="00000000" w:rsidRDefault="005C1450">
      <w:pPr>
        <w:pStyle w:val="ListParagraph"/>
        <w:numPr>
          <w:ilvl w:val="0"/>
          <w:numId w:val="6"/>
          <w:ins w:id="398" w:author="Julie Coiro" w:date="2013-05-20T04:59:00Z"/>
        </w:numPr>
        <w:ind w:left="360"/>
        <w:rPr>
          <w:del w:id="399" w:author="Julie Coiro" w:date="2013-05-20T05:04:00Z"/>
          <w:rFonts w:ascii="Times New Roman" w:hAnsi="Times New Roman" w:cs="Times New Roman"/>
          <w:sz w:val="22"/>
          <w:szCs w:val="22"/>
          <w:rPrChange w:id="400" w:author="Julie Coiro" w:date="2013-05-20T05:04:00Z">
            <w:rPr>
              <w:del w:id="401" w:author="Julie Coiro" w:date="2013-05-20T05:04:00Z"/>
              <w:rFonts w:ascii="Times New Roman" w:hAnsi="Times New Roman"/>
              <w:szCs w:val="22"/>
            </w:rPr>
          </w:rPrChange>
        </w:rPr>
        <w:pPrChange w:id="402" w:author="Renee Hobbs" w:date="2013-03-09T10:22:00Z">
          <w:pPr>
            <w:pStyle w:val="ListParagraph"/>
            <w:numPr>
              <w:numId w:val="6"/>
            </w:numPr>
            <w:ind w:left="0" w:hanging="360"/>
            <w:jc w:val="both"/>
          </w:pPr>
        </w:pPrChange>
      </w:pPr>
      <w:ins w:id="403" w:author="Renee Hobbs" w:date="2013-03-09T10:16:00Z">
        <w:r w:rsidRPr="005C1450">
          <w:rPr>
            <w:rFonts w:ascii="Times New Roman" w:hAnsi="Times New Roman" w:cs="Times New Roman"/>
            <w:sz w:val="22"/>
            <w:szCs w:val="22"/>
            <w:rPrChange w:id="404" w:author="Julie Coiro" w:date="2013-05-20T04:51:00Z">
              <w:rPr>
                <w:i/>
              </w:rPr>
            </w:rPrChange>
          </w:rPr>
          <w:t>R</w:t>
        </w:r>
        <w:r w:rsidRPr="005C1450">
          <w:rPr>
            <w:rFonts w:ascii="Times New Roman" w:hAnsi="Times New Roman" w:cs="Times New Roman"/>
            <w:b/>
            <w:sz w:val="22"/>
            <w:szCs w:val="22"/>
            <w:rPrChange w:id="405" w:author="Julie Coiro" w:date="2013-05-20T04:51:00Z">
              <w:rPr>
                <w:b/>
                <w:i/>
              </w:rPr>
            </w:rPrChange>
          </w:rPr>
          <w:t>eflect on your experience as a learner</w:t>
        </w:r>
        <w:r w:rsidRPr="005C1450">
          <w:rPr>
            <w:rFonts w:ascii="Times New Roman" w:hAnsi="Times New Roman" w:cs="Times New Roman"/>
            <w:sz w:val="22"/>
            <w:szCs w:val="22"/>
            <w:rPrChange w:id="406" w:author="Julie Coiro" w:date="2013-05-20T04:51:00Z">
              <w:rPr>
                <w:i/>
              </w:rPr>
            </w:rPrChange>
          </w:rPr>
          <w:t xml:space="preserve"> and </w:t>
        </w:r>
      </w:ins>
      <w:ins w:id="407" w:author="Renee Hobbs" w:date="2013-03-09T10:17:00Z">
        <w:del w:id="408" w:author="Julie Coiro" w:date="2013-05-20T04:56:00Z">
          <w:r w:rsidRPr="005C1450">
            <w:rPr>
              <w:rFonts w:ascii="Times New Roman" w:hAnsi="Times New Roman" w:cs="Times New Roman"/>
              <w:sz w:val="22"/>
              <w:szCs w:val="22"/>
              <w:rPrChange w:id="409" w:author="Julie Coiro" w:date="2013-05-20T04:51:00Z">
                <w:rPr>
                  <w:i/>
                  <w:szCs w:val="22"/>
                </w:rPr>
              </w:rPrChange>
            </w:rPr>
            <w:delText>d</w:delText>
          </w:r>
        </w:del>
      </w:ins>
      <w:del w:id="410" w:author="Julie Coiro" w:date="2013-05-20T04:56:00Z">
        <w:r w:rsidRPr="005C1450">
          <w:rPr>
            <w:rFonts w:ascii="Times New Roman" w:hAnsi="Times New Roman" w:cs="Times New Roman"/>
            <w:sz w:val="22"/>
            <w:szCs w:val="22"/>
            <w:rPrChange w:id="411" w:author="Julie Coiro" w:date="2013-05-20T04:51:00Z">
              <w:rPr>
                <w:i/>
                <w:szCs w:val="22"/>
              </w:rPr>
            </w:rPrChange>
          </w:rPr>
          <w:delText>Develop an understanding of the</w:delText>
        </w:r>
      </w:del>
      <w:ins w:id="412" w:author="Julie Coiro" w:date="2013-05-20T04:56:00Z">
        <w:r w:rsidR="002E755D">
          <w:rPr>
            <w:rFonts w:ascii="Times New Roman" w:hAnsi="Times New Roman" w:cs="Times New Roman"/>
            <w:sz w:val="22"/>
            <w:szCs w:val="22"/>
          </w:rPr>
          <w:t>the</w:t>
        </w:r>
      </w:ins>
      <w:r w:rsidRPr="005C1450">
        <w:rPr>
          <w:rFonts w:ascii="Times New Roman" w:hAnsi="Times New Roman" w:cs="Times New Roman"/>
          <w:sz w:val="22"/>
          <w:szCs w:val="22"/>
          <w:rPrChange w:id="413" w:author="Julie Coiro" w:date="2013-05-20T04:51:00Z">
            <w:rPr>
              <w:i/>
              <w:szCs w:val="22"/>
            </w:rPr>
          </w:rPrChange>
        </w:rPr>
        <w:t xml:space="preserve"> </w:t>
      </w:r>
      <w:r w:rsidRPr="005C1450">
        <w:rPr>
          <w:rFonts w:ascii="Times New Roman" w:hAnsi="Times New Roman" w:cs="Times New Roman"/>
          <w:b/>
          <w:sz w:val="22"/>
          <w:szCs w:val="22"/>
          <w:rPrChange w:id="414" w:author="Julie Coiro" w:date="2013-05-20T04:51:00Z">
            <w:rPr>
              <w:b/>
              <w:i/>
              <w:szCs w:val="22"/>
            </w:rPr>
          </w:rPrChange>
        </w:rPr>
        <w:t>challenges of implementing project-based inquiry</w:t>
      </w:r>
      <w:r w:rsidRPr="005C1450">
        <w:rPr>
          <w:rFonts w:ascii="Times New Roman" w:hAnsi="Times New Roman" w:cs="Times New Roman"/>
          <w:sz w:val="22"/>
          <w:szCs w:val="22"/>
          <w:rPrChange w:id="415" w:author="Julie Coiro" w:date="2013-05-20T04:51:00Z">
            <w:rPr>
              <w:i/>
              <w:szCs w:val="22"/>
            </w:rPr>
          </w:rPrChange>
        </w:rPr>
        <w:t xml:space="preserve"> with digital media and new technologies in a variety of settings </w:t>
      </w:r>
      <w:ins w:id="416" w:author="Julie Coiro" w:date="2013-05-20T04:59:00Z">
        <w:r w:rsidR="006F3B34">
          <w:rPr>
            <w:rFonts w:ascii="Times New Roman" w:hAnsi="Times New Roman" w:cs="Times New Roman"/>
            <w:sz w:val="22"/>
            <w:szCs w:val="22"/>
          </w:rPr>
          <w:t xml:space="preserve">as demonstrated in </w:t>
        </w:r>
      </w:ins>
      <w:ins w:id="417" w:author="Julie Coiro" w:date="2013-05-20T05:00:00Z">
        <w:r w:rsidR="006F3B34">
          <w:rPr>
            <w:rFonts w:ascii="Times New Roman" w:hAnsi="Times New Roman" w:cs="Times New Roman"/>
            <w:sz w:val="22"/>
            <w:szCs w:val="22"/>
          </w:rPr>
          <w:t>a closing reflection and formal reflection paper</w:t>
        </w:r>
      </w:ins>
      <w:ins w:id="418" w:author="Julie Coiro" w:date="2013-05-20T05:04:00Z">
        <w:r w:rsidR="00052D02">
          <w:rPr>
            <w:rFonts w:ascii="Times New Roman" w:hAnsi="Times New Roman" w:cs="Times New Roman"/>
            <w:sz w:val="22"/>
            <w:szCs w:val="22"/>
          </w:rPr>
          <w:t xml:space="preserve">. </w:t>
        </w:r>
      </w:ins>
      <w:del w:id="419" w:author="Julie Coiro" w:date="2013-05-20T05:04:00Z">
        <w:r w:rsidRPr="005C1450">
          <w:rPr>
            <w:rFonts w:ascii="Times New Roman" w:hAnsi="Times New Roman" w:cs="Times New Roman"/>
            <w:sz w:val="22"/>
            <w:szCs w:val="22"/>
            <w:rPrChange w:id="420" w:author="Julie Coiro" w:date="2013-05-20T05:04:00Z">
              <w:rPr>
                <w:i/>
                <w:szCs w:val="22"/>
              </w:rPr>
            </w:rPrChange>
          </w:rPr>
          <w:delText>and work collaboratively to build new networks and create new visions for “doing” education in changing and challenging times</w:delText>
        </w:r>
      </w:del>
      <w:ins w:id="421" w:author="Renee Hobbs" w:date="2013-03-09T10:13:00Z">
        <w:del w:id="422" w:author="Julie Coiro" w:date="2013-05-20T05:04:00Z">
          <w:r w:rsidRPr="005C1450">
            <w:rPr>
              <w:rFonts w:ascii="Times New Roman" w:hAnsi="Times New Roman" w:cs="Times New Roman"/>
              <w:sz w:val="22"/>
              <w:szCs w:val="22"/>
              <w:rPrChange w:id="423" w:author="Julie Coiro" w:date="2013-05-20T05:04:00Z">
                <w:rPr>
                  <w:i/>
                  <w:szCs w:val="22"/>
                </w:rPr>
              </w:rPrChange>
            </w:rPr>
            <w:delText>.</w:delText>
          </w:r>
        </w:del>
      </w:ins>
      <w:del w:id="424" w:author="Julie Coiro" w:date="2013-05-20T05:04:00Z">
        <w:r w:rsidRPr="005C1450">
          <w:rPr>
            <w:rFonts w:ascii="Times New Roman" w:hAnsi="Times New Roman" w:cs="Times New Roman"/>
            <w:sz w:val="22"/>
            <w:szCs w:val="22"/>
            <w:rPrChange w:id="425" w:author="Julie Coiro" w:date="2013-05-20T05:04:00Z">
              <w:rPr>
                <w:i/>
                <w:szCs w:val="22"/>
              </w:rPr>
            </w:rPrChange>
          </w:rPr>
          <w:delText xml:space="preserve"> </w:delText>
        </w:r>
      </w:del>
    </w:p>
    <w:p w:rsidR="00000000" w:rsidRDefault="008529D4">
      <w:pPr>
        <w:pStyle w:val="ListParagraph"/>
        <w:numPr>
          <w:ilvl w:val="0"/>
          <w:numId w:val="6"/>
          <w:ins w:id="426" w:author="Unknown"/>
        </w:numPr>
        <w:ind w:left="360"/>
        <w:rPr>
          <w:ins w:id="427" w:author="Renee Hobbs" w:date="2013-03-09T10:20:00Z"/>
          <w:rFonts w:ascii="Times New Roman" w:hAnsi="Times New Roman"/>
          <w:b/>
          <w:sz w:val="22"/>
          <w:szCs w:val="22"/>
          <w:rPrChange w:id="428" w:author="Renee Hobbs" w:date="2013-03-19T08:36:00Z">
            <w:rPr>
              <w:ins w:id="429" w:author="Renee Hobbs" w:date="2013-03-09T10:20:00Z"/>
              <w:rFonts w:asciiTheme="majorHAnsi" w:hAnsiTheme="majorHAnsi"/>
              <w:b/>
              <w:sz w:val="20"/>
              <w:szCs w:val="20"/>
            </w:rPr>
          </w:rPrChange>
        </w:rPr>
        <w:pPrChange w:id="430" w:author="Julie Coiro" w:date="2013-05-20T04:51:00Z">
          <w:pPr/>
        </w:pPrChange>
      </w:pPr>
    </w:p>
    <w:p w:rsidR="00000000" w:rsidRDefault="00016FD7">
      <w:pPr>
        <w:numPr>
          <w:ins w:id="431" w:author="Julie Coiro" w:date="2013-05-20T08:24:00Z"/>
        </w:numPr>
        <w:jc w:val="center"/>
        <w:rPr>
          <w:ins w:id="432" w:author="Julie Coiro" w:date="2013-05-20T08:13:00Z"/>
          <w:b/>
          <w:sz w:val="22"/>
          <w:szCs w:val="22"/>
          <w:rPrChange w:id="433" w:author="Julie Coiro" w:date="2013-05-20T08:15:00Z">
            <w:rPr>
              <w:ins w:id="434" w:author="Julie Coiro" w:date="2013-05-20T08:13:00Z"/>
              <w:sz w:val="22"/>
              <w:szCs w:val="22"/>
            </w:rPr>
          </w:rPrChange>
        </w:rPr>
        <w:pPrChange w:id="435" w:author="Julie Coiro" w:date="2013-05-20T08:29:00Z">
          <w:pPr/>
        </w:pPrChange>
      </w:pPr>
      <w:ins w:id="436" w:author="Julie Coiro" w:date="2013-05-20T08:29:00Z">
        <w:r>
          <w:rPr>
            <w:b/>
            <w:sz w:val="22"/>
            <w:szCs w:val="22"/>
          </w:rPr>
          <w:t>DAILY SCHEDULE OF ACTIVITIES</w:t>
        </w:r>
      </w:ins>
      <w:ins w:id="437" w:author="Julie Coiro" w:date="2013-06-28T07:16:00Z">
        <w:r w:rsidR="0045571F">
          <w:rPr>
            <w:b/>
            <w:sz w:val="22"/>
            <w:szCs w:val="22"/>
          </w:rPr>
          <w:t xml:space="preserve"> (may vary daily)</w:t>
        </w:r>
      </w:ins>
    </w:p>
    <w:p w:rsidR="000F6415" w:rsidRPr="009840A7" w:rsidRDefault="005C1450" w:rsidP="002D3070">
      <w:pPr>
        <w:numPr>
          <w:ins w:id="438" w:author="Julie Coiro" w:date="2013-05-20T08:11:00Z"/>
        </w:numPr>
        <w:rPr>
          <w:ins w:id="439" w:author="Julie Coiro" w:date="2013-05-20T08:13:00Z"/>
          <w:b/>
          <w:sz w:val="22"/>
          <w:szCs w:val="22"/>
          <w:rPrChange w:id="440" w:author="Julie Coiro" w:date="2013-05-20T08:15:00Z">
            <w:rPr>
              <w:ins w:id="441" w:author="Julie Coiro" w:date="2013-05-20T08:13:00Z"/>
              <w:sz w:val="22"/>
              <w:szCs w:val="22"/>
            </w:rPr>
          </w:rPrChange>
        </w:rPr>
      </w:pPr>
      <w:ins w:id="442" w:author="Julie Coiro" w:date="2013-05-20T08:13:00Z">
        <w:r w:rsidRPr="005C1450">
          <w:rPr>
            <w:b/>
            <w:sz w:val="22"/>
            <w:szCs w:val="22"/>
            <w:rPrChange w:id="443" w:author="Julie Coiro" w:date="2013-05-20T08:15:00Z">
              <w:rPr>
                <w:i/>
                <w:sz w:val="22"/>
                <w:szCs w:val="22"/>
              </w:rPr>
            </w:rPrChange>
          </w:rPr>
          <w:t xml:space="preserve">Sunday (July 14) </w:t>
        </w:r>
      </w:ins>
    </w:p>
    <w:p w:rsidR="000F6415" w:rsidRDefault="005C1450" w:rsidP="000F6415">
      <w:pPr>
        <w:pStyle w:val="ListParagraph"/>
        <w:numPr>
          <w:ilvl w:val="0"/>
          <w:numId w:val="29"/>
          <w:ins w:id="444" w:author="Julie Coiro" w:date="2013-05-20T08:13:00Z"/>
        </w:numPr>
        <w:rPr>
          <w:ins w:id="445" w:author="Julie Coiro" w:date="2013-05-20T08:14:00Z"/>
          <w:sz w:val="22"/>
          <w:szCs w:val="22"/>
        </w:rPr>
      </w:pPr>
      <w:ins w:id="446" w:author="Julie Coiro" w:date="2013-05-20T08:13:00Z">
        <w:r w:rsidRPr="005C1450">
          <w:rPr>
            <w:b/>
            <w:sz w:val="22"/>
            <w:szCs w:val="22"/>
            <w:rPrChange w:id="447" w:author="Julie Coiro" w:date="2013-05-20T08:15:00Z">
              <w:rPr>
                <w:rFonts w:ascii="Times New Roman" w:eastAsiaTheme="minorEastAsia" w:hAnsi="Times New Roman" w:cs="Times New Roman"/>
                <w:i/>
                <w:sz w:val="22"/>
                <w:szCs w:val="22"/>
              </w:rPr>
            </w:rPrChange>
          </w:rPr>
          <w:t>12:30-4:45</w:t>
        </w:r>
      </w:ins>
      <w:ins w:id="448" w:author="Julie Coiro" w:date="2013-05-20T08:15:00Z">
        <w:r w:rsidR="009840A7">
          <w:rPr>
            <w:b/>
            <w:sz w:val="22"/>
            <w:szCs w:val="22"/>
          </w:rPr>
          <w:t>PM</w:t>
        </w:r>
      </w:ins>
      <w:ins w:id="449" w:author="Julie Coiro" w:date="2013-05-20T08:13:00Z">
        <w:r w:rsidR="009840A7">
          <w:rPr>
            <w:sz w:val="22"/>
            <w:szCs w:val="22"/>
          </w:rPr>
          <w:t xml:space="preserve"> ~ Opening Activities for Participants Taking for Graduate Credit</w:t>
        </w:r>
      </w:ins>
    </w:p>
    <w:p w:rsidR="00000000" w:rsidRDefault="005C1450">
      <w:pPr>
        <w:pStyle w:val="ListParagraph"/>
        <w:numPr>
          <w:ilvl w:val="0"/>
          <w:numId w:val="29"/>
          <w:ins w:id="450" w:author="Julie Coiro" w:date="2013-05-20T08:14:00Z"/>
        </w:numPr>
        <w:rPr>
          <w:ins w:id="451" w:author="Julie Coiro" w:date="2013-05-20T08:13:00Z"/>
          <w:sz w:val="22"/>
          <w:szCs w:val="22"/>
        </w:rPr>
        <w:pPrChange w:id="452" w:author="Julie Coiro" w:date="2013-05-20T08:13:00Z">
          <w:pPr/>
        </w:pPrChange>
      </w:pPr>
      <w:ins w:id="453" w:author="Julie Coiro" w:date="2013-05-20T08:14:00Z">
        <w:r w:rsidRPr="005C1450">
          <w:rPr>
            <w:b/>
            <w:sz w:val="22"/>
            <w:szCs w:val="22"/>
            <w:rPrChange w:id="454" w:author="Julie Coiro" w:date="2013-05-20T08:15:00Z">
              <w:rPr>
                <w:i/>
                <w:sz w:val="22"/>
                <w:szCs w:val="22"/>
              </w:rPr>
            </w:rPrChange>
          </w:rPr>
          <w:t>5:00-7:00PM</w:t>
        </w:r>
        <w:r w:rsidR="009840A7">
          <w:rPr>
            <w:sz w:val="22"/>
            <w:szCs w:val="22"/>
          </w:rPr>
          <w:t xml:space="preserve"> ~ </w:t>
        </w:r>
      </w:ins>
      <w:ins w:id="455" w:author="Julie Coiro" w:date="2013-05-20T08:17:00Z">
        <w:r w:rsidR="00997428">
          <w:rPr>
            <w:sz w:val="22"/>
            <w:szCs w:val="22"/>
          </w:rPr>
          <w:t xml:space="preserve">Kickoff and </w:t>
        </w:r>
      </w:ins>
      <w:ins w:id="456" w:author="Julie Coiro" w:date="2013-05-20T08:18:00Z">
        <w:r w:rsidR="00997428">
          <w:rPr>
            <w:sz w:val="22"/>
            <w:szCs w:val="22"/>
          </w:rPr>
          <w:t>Team Formation</w:t>
        </w:r>
      </w:ins>
    </w:p>
    <w:p w:rsidR="000F6415" w:rsidRPr="00FA53E6" w:rsidRDefault="005C1450" w:rsidP="002D3070">
      <w:pPr>
        <w:numPr>
          <w:ins w:id="457" w:author="Julie Coiro" w:date="2013-05-20T08:13:00Z"/>
        </w:numPr>
        <w:rPr>
          <w:ins w:id="458" w:author="Julie Coiro" w:date="2013-05-20T08:11:00Z"/>
          <w:b/>
          <w:sz w:val="22"/>
          <w:szCs w:val="22"/>
          <w:rPrChange w:id="459" w:author="Julie Coiro" w:date="2013-05-20T08:16:00Z">
            <w:rPr>
              <w:ins w:id="460" w:author="Julie Coiro" w:date="2013-05-20T08:11:00Z"/>
              <w:sz w:val="22"/>
              <w:szCs w:val="22"/>
            </w:rPr>
          </w:rPrChange>
        </w:rPr>
      </w:pPr>
      <w:ins w:id="461" w:author="Julie Coiro" w:date="2013-05-20T08:13:00Z">
        <w:r w:rsidRPr="005C1450">
          <w:rPr>
            <w:b/>
            <w:sz w:val="22"/>
            <w:szCs w:val="22"/>
            <w:rPrChange w:id="462" w:author="Julie Coiro" w:date="2013-05-20T08:16:00Z">
              <w:rPr>
                <w:i/>
                <w:sz w:val="22"/>
                <w:szCs w:val="22"/>
              </w:rPr>
            </w:rPrChange>
          </w:rPr>
          <w:t xml:space="preserve">Monday (July 15-19) </w:t>
        </w:r>
      </w:ins>
    </w:p>
    <w:p w:rsidR="002D3070" w:rsidRPr="00272BE3" w:rsidRDefault="002D3070" w:rsidP="002D3070">
      <w:pPr>
        <w:pStyle w:val="ListParagraph"/>
        <w:numPr>
          <w:ilvl w:val="0"/>
          <w:numId w:val="2"/>
          <w:ins w:id="463" w:author="Julie Coiro" w:date="2013-05-20T08:11:00Z"/>
        </w:numPr>
        <w:spacing w:after="0"/>
        <w:rPr>
          <w:ins w:id="464" w:author="Julie Coiro" w:date="2013-05-20T08:11:00Z"/>
          <w:rFonts w:ascii="Times New Roman" w:hAnsi="Times New Roman" w:cs="Times New Roman"/>
          <w:sz w:val="22"/>
          <w:szCs w:val="22"/>
        </w:rPr>
      </w:pPr>
      <w:ins w:id="465" w:author="Julie Coiro" w:date="2013-05-20T08:11:00Z">
        <w:r w:rsidRPr="006F1971">
          <w:rPr>
            <w:rFonts w:ascii="Times New Roman" w:hAnsi="Times New Roman" w:cs="Times New Roman"/>
            <w:b/>
            <w:sz w:val="22"/>
            <w:szCs w:val="22"/>
          </w:rPr>
          <w:t xml:space="preserve">8:30-9:00 ~ Daily Warm-Up Activities </w:t>
        </w:r>
        <w:r w:rsidRPr="006F1971">
          <w:rPr>
            <w:rFonts w:ascii="Times New Roman" w:hAnsi="Times New Roman" w:cs="Times New Roman"/>
            <w:sz w:val="22"/>
            <w:szCs w:val="22"/>
          </w:rPr>
          <w:t>to build collaboration and teamwork</w:t>
        </w:r>
      </w:ins>
    </w:p>
    <w:p w:rsidR="002D3070" w:rsidRPr="00272BE3" w:rsidRDefault="002D3070" w:rsidP="002D3070">
      <w:pPr>
        <w:pStyle w:val="ListParagraph"/>
        <w:numPr>
          <w:ilvl w:val="0"/>
          <w:numId w:val="2"/>
          <w:ins w:id="466" w:author="Julie Coiro" w:date="2013-05-20T08:11:00Z"/>
        </w:numPr>
        <w:spacing w:after="0"/>
        <w:rPr>
          <w:ins w:id="467" w:author="Julie Coiro" w:date="2013-05-20T08:11:00Z"/>
          <w:rFonts w:ascii="Times New Roman" w:hAnsi="Times New Roman" w:cs="Times New Roman"/>
          <w:sz w:val="22"/>
          <w:szCs w:val="22"/>
        </w:rPr>
      </w:pPr>
      <w:ins w:id="468" w:author="Julie Coiro" w:date="2013-05-20T08:11:00Z">
        <w:r w:rsidRPr="006F1971">
          <w:rPr>
            <w:rFonts w:ascii="Times New Roman" w:hAnsi="Times New Roman" w:cs="Times New Roman"/>
            <w:b/>
            <w:sz w:val="22"/>
            <w:szCs w:val="22"/>
          </w:rPr>
          <w:t xml:space="preserve">9:00-10:15 ~ Looking Up and Out </w:t>
        </w:r>
        <w:r w:rsidRPr="006F1971">
          <w:rPr>
            <w:rFonts w:ascii="Times New Roman" w:hAnsi="Times New Roman" w:cs="Times New Roman"/>
            <w:sz w:val="22"/>
            <w:szCs w:val="22"/>
          </w:rPr>
          <w:t xml:space="preserve">Keynote Presentations and follow-up Q&amp;A </w:t>
        </w:r>
      </w:ins>
    </w:p>
    <w:p w:rsidR="002D3070" w:rsidRPr="00272BE3" w:rsidRDefault="002D3070" w:rsidP="002D3070">
      <w:pPr>
        <w:pStyle w:val="ListParagraph"/>
        <w:numPr>
          <w:ilvl w:val="0"/>
          <w:numId w:val="2"/>
          <w:ins w:id="469" w:author="Julie Coiro" w:date="2013-05-20T08:11:00Z"/>
        </w:numPr>
        <w:spacing w:after="0"/>
        <w:rPr>
          <w:ins w:id="470" w:author="Julie Coiro" w:date="2013-05-20T08:11:00Z"/>
          <w:rFonts w:ascii="Times New Roman" w:hAnsi="Times New Roman" w:cs="Times New Roman"/>
          <w:sz w:val="22"/>
          <w:szCs w:val="22"/>
        </w:rPr>
      </w:pPr>
      <w:ins w:id="471" w:author="Julie Coiro" w:date="2013-05-20T08:11:00Z">
        <w:r w:rsidRPr="006F1971">
          <w:rPr>
            <w:rFonts w:ascii="Times New Roman" w:hAnsi="Times New Roman" w:cs="Times New Roman"/>
            <w:b/>
            <w:sz w:val="22"/>
            <w:szCs w:val="22"/>
          </w:rPr>
          <w:t xml:space="preserve">10:15-10:30 </w:t>
        </w:r>
        <w:r w:rsidRPr="006F1971">
          <w:rPr>
            <w:rFonts w:ascii="Times New Roman" w:hAnsi="Times New Roman" w:cs="Times New Roman"/>
            <w:sz w:val="22"/>
            <w:szCs w:val="22"/>
          </w:rPr>
          <w:t>Break</w:t>
        </w:r>
      </w:ins>
    </w:p>
    <w:p w:rsidR="002D3070" w:rsidRPr="00272BE3" w:rsidRDefault="002D3070" w:rsidP="002D3070">
      <w:pPr>
        <w:pStyle w:val="ListParagraph"/>
        <w:numPr>
          <w:ilvl w:val="0"/>
          <w:numId w:val="2"/>
          <w:ins w:id="472" w:author="Julie Coiro" w:date="2013-05-20T08:11:00Z"/>
        </w:numPr>
        <w:spacing w:after="0"/>
        <w:rPr>
          <w:ins w:id="473" w:author="Julie Coiro" w:date="2013-05-20T08:11:00Z"/>
          <w:rFonts w:ascii="Times New Roman" w:hAnsi="Times New Roman" w:cs="Times New Roman"/>
          <w:sz w:val="22"/>
          <w:szCs w:val="22"/>
        </w:rPr>
      </w:pPr>
      <w:ins w:id="474" w:author="Julie Coiro" w:date="2013-05-20T08:11:00Z">
        <w:r w:rsidRPr="006F1971">
          <w:rPr>
            <w:rFonts w:ascii="Times New Roman" w:hAnsi="Times New Roman" w:cs="Times New Roman"/>
            <w:b/>
            <w:sz w:val="22"/>
            <w:szCs w:val="22"/>
          </w:rPr>
          <w:t>10:30-12:00</w:t>
        </w:r>
        <w:r w:rsidRPr="006F1971">
          <w:rPr>
            <w:rFonts w:ascii="Times New Roman" w:hAnsi="Times New Roman" w:cs="Times New Roman"/>
            <w:sz w:val="22"/>
            <w:szCs w:val="22"/>
          </w:rPr>
          <w:t xml:space="preserve"> ~ </w:t>
        </w:r>
        <w:r w:rsidRPr="006F1971">
          <w:rPr>
            <w:rFonts w:ascii="Times New Roman" w:hAnsi="Times New Roman" w:cs="Times New Roman"/>
            <w:b/>
            <w:sz w:val="22"/>
            <w:szCs w:val="22"/>
          </w:rPr>
          <w:t>Digging Deeper Sessions</w:t>
        </w:r>
        <w:r w:rsidRPr="006F1971">
          <w:rPr>
            <w:rFonts w:ascii="Times New Roman" w:hAnsi="Times New Roman" w:cs="Times New Roman"/>
            <w:sz w:val="22"/>
            <w:szCs w:val="22"/>
          </w:rPr>
          <w:t xml:space="preserve">: A deep dive into important topics </w:t>
        </w:r>
      </w:ins>
    </w:p>
    <w:p w:rsidR="002D3070" w:rsidRPr="00272BE3" w:rsidRDefault="002D3070" w:rsidP="002D3070">
      <w:pPr>
        <w:pStyle w:val="ListParagraph"/>
        <w:numPr>
          <w:ilvl w:val="0"/>
          <w:numId w:val="2"/>
          <w:ins w:id="475" w:author="Julie Coiro" w:date="2013-05-20T08:11:00Z"/>
        </w:numPr>
        <w:spacing w:after="0"/>
        <w:rPr>
          <w:ins w:id="476" w:author="Julie Coiro" w:date="2013-05-20T08:11:00Z"/>
          <w:rFonts w:ascii="Times New Roman" w:hAnsi="Times New Roman" w:cs="Times New Roman"/>
          <w:sz w:val="22"/>
          <w:szCs w:val="22"/>
        </w:rPr>
      </w:pPr>
      <w:ins w:id="477" w:author="Julie Coiro" w:date="2013-05-20T08:11:00Z">
        <w:r w:rsidRPr="006F1971">
          <w:rPr>
            <w:rFonts w:ascii="Times New Roman" w:hAnsi="Times New Roman" w:cs="Times New Roman"/>
            <w:b/>
            <w:sz w:val="22"/>
            <w:szCs w:val="22"/>
          </w:rPr>
          <w:t>12:00-12:30</w:t>
        </w:r>
        <w:r w:rsidRPr="006F1971">
          <w:rPr>
            <w:rFonts w:ascii="Times New Roman" w:hAnsi="Times New Roman" w:cs="Times New Roman"/>
            <w:sz w:val="22"/>
            <w:szCs w:val="22"/>
          </w:rPr>
          <w:t xml:space="preserve"> ~ </w:t>
        </w:r>
        <w:r w:rsidRPr="006F1971">
          <w:rPr>
            <w:rFonts w:ascii="Times New Roman" w:hAnsi="Times New Roman" w:cs="Times New Roman"/>
            <w:b/>
            <w:sz w:val="22"/>
            <w:szCs w:val="22"/>
          </w:rPr>
          <w:t>Lunch</w:t>
        </w:r>
        <w:r w:rsidRPr="006F1971">
          <w:rPr>
            <w:rFonts w:ascii="Times New Roman" w:hAnsi="Times New Roman" w:cs="Times New Roman"/>
            <w:sz w:val="22"/>
            <w:szCs w:val="22"/>
          </w:rPr>
          <w:t xml:space="preserve"> </w:t>
        </w:r>
      </w:ins>
    </w:p>
    <w:p w:rsidR="002D3070" w:rsidRPr="00272BE3" w:rsidRDefault="002D3070" w:rsidP="002D3070">
      <w:pPr>
        <w:pStyle w:val="ListParagraph"/>
        <w:numPr>
          <w:ilvl w:val="0"/>
          <w:numId w:val="2"/>
          <w:ins w:id="478" w:author="Julie Coiro" w:date="2013-05-20T08:11:00Z"/>
        </w:numPr>
        <w:spacing w:after="0"/>
        <w:rPr>
          <w:ins w:id="479" w:author="Julie Coiro" w:date="2013-05-20T08:11:00Z"/>
          <w:rFonts w:ascii="Times New Roman" w:hAnsi="Times New Roman" w:cs="Times New Roman"/>
          <w:sz w:val="22"/>
          <w:szCs w:val="22"/>
        </w:rPr>
      </w:pPr>
      <w:ins w:id="480" w:author="Julie Coiro" w:date="2013-05-20T08:11:00Z">
        <w:r w:rsidRPr="006F1971">
          <w:rPr>
            <w:rFonts w:ascii="Times New Roman" w:hAnsi="Times New Roman" w:cs="Times New Roman"/>
            <w:b/>
            <w:sz w:val="22"/>
            <w:szCs w:val="22"/>
          </w:rPr>
          <w:t>12:30-1:15</w:t>
        </w:r>
        <w:r w:rsidRPr="006F1971">
          <w:rPr>
            <w:rFonts w:ascii="Times New Roman" w:hAnsi="Times New Roman" w:cs="Times New Roman"/>
            <w:sz w:val="22"/>
            <w:szCs w:val="22"/>
          </w:rPr>
          <w:t xml:space="preserve"> ~ </w:t>
        </w:r>
        <w:r w:rsidRPr="006F1971">
          <w:rPr>
            <w:rFonts w:ascii="Times New Roman" w:hAnsi="Times New Roman" w:cs="Times New Roman"/>
            <w:b/>
            <w:sz w:val="22"/>
            <w:szCs w:val="22"/>
          </w:rPr>
          <w:t>Collaborative Conversations Across Topics</w:t>
        </w:r>
        <w:r w:rsidRPr="006F1971">
          <w:rPr>
            <w:rFonts w:ascii="Times New Roman" w:hAnsi="Times New Roman" w:cs="Times New Roman"/>
            <w:sz w:val="22"/>
            <w:szCs w:val="22"/>
          </w:rPr>
          <w:t xml:space="preserve">: Facilitated small group discussions on special topics of concern to build understanding across communities </w:t>
        </w:r>
      </w:ins>
    </w:p>
    <w:p w:rsidR="002D3070" w:rsidRPr="00272BE3" w:rsidRDefault="002D3070" w:rsidP="002D3070">
      <w:pPr>
        <w:pStyle w:val="ListParagraph"/>
        <w:numPr>
          <w:ilvl w:val="0"/>
          <w:numId w:val="2"/>
          <w:ins w:id="481" w:author="Julie Coiro" w:date="2013-05-20T08:11:00Z"/>
        </w:numPr>
        <w:spacing w:after="0"/>
        <w:rPr>
          <w:ins w:id="482" w:author="Julie Coiro" w:date="2013-05-20T08:11:00Z"/>
          <w:rFonts w:ascii="Times New Roman" w:hAnsi="Times New Roman" w:cs="Times New Roman"/>
          <w:sz w:val="22"/>
          <w:szCs w:val="22"/>
        </w:rPr>
      </w:pPr>
      <w:ins w:id="483" w:author="Julie Coiro" w:date="2013-05-20T08:11:00Z">
        <w:r w:rsidRPr="006F1971">
          <w:rPr>
            <w:rFonts w:ascii="Times New Roman" w:hAnsi="Times New Roman" w:cs="Times New Roman"/>
            <w:b/>
            <w:sz w:val="22"/>
            <w:szCs w:val="22"/>
          </w:rPr>
          <w:t>1:15-3:00</w:t>
        </w:r>
        <w:r w:rsidRPr="006F1971">
          <w:rPr>
            <w:rFonts w:ascii="Times New Roman" w:hAnsi="Times New Roman" w:cs="Times New Roman"/>
            <w:sz w:val="22"/>
            <w:szCs w:val="22"/>
          </w:rPr>
          <w:t xml:space="preserve"> ~ </w:t>
        </w:r>
        <w:r w:rsidRPr="006F1971">
          <w:rPr>
            <w:rFonts w:ascii="Times New Roman" w:hAnsi="Times New Roman" w:cs="Times New Roman"/>
            <w:b/>
            <w:sz w:val="22"/>
            <w:szCs w:val="22"/>
          </w:rPr>
          <w:t>Cool Tools and Hot Topics</w:t>
        </w:r>
        <w:r w:rsidRPr="006F1971">
          <w:rPr>
            <w:rFonts w:ascii="Times New Roman" w:hAnsi="Times New Roman" w:cs="Times New Roman"/>
            <w:sz w:val="22"/>
            <w:szCs w:val="22"/>
          </w:rPr>
          <w:t xml:space="preserve">: 6-10 simultaneously running small-group presentations focused on demonstrating a range of digital tools and technologies; </w:t>
        </w:r>
      </w:ins>
    </w:p>
    <w:p w:rsidR="002D3070" w:rsidRPr="00272BE3" w:rsidRDefault="002D3070" w:rsidP="002D3070">
      <w:pPr>
        <w:pStyle w:val="ListParagraph"/>
        <w:numPr>
          <w:ilvl w:val="0"/>
          <w:numId w:val="2"/>
          <w:ins w:id="484" w:author="Julie Coiro" w:date="2013-05-20T08:11:00Z"/>
        </w:numPr>
        <w:spacing w:after="0"/>
        <w:rPr>
          <w:ins w:id="485" w:author="Julie Coiro" w:date="2013-05-20T08:11:00Z"/>
          <w:rFonts w:ascii="Times New Roman" w:hAnsi="Times New Roman" w:cs="Times New Roman"/>
          <w:sz w:val="22"/>
          <w:szCs w:val="22"/>
        </w:rPr>
      </w:pPr>
      <w:ins w:id="486" w:author="Julie Coiro" w:date="2013-05-20T08:11:00Z">
        <w:r w:rsidRPr="006F1971">
          <w:rPr>
            <w:rFonts w:ascii="Times New Roman" w:hAnsi="Times New Roman" w:cs="Times New Roman"/>
            <w:b/>
            <w:sz w:val="22"/>
            <w:szCs w:val="22"/>
          </w:rPr>
          <w:t xml:space="preserve">3:15-4:45 ~ Design Studio: </w:t>
        </w:r>
        <w:r w:rsidRPr="006F1971">
          <w:rPr>
            <w:rFonts w:ascii="Times New Roman" w:hAnsi="Times New Roman" w:cs="Times New Roman"/>
            <w:sz w:val="22"/>
            <w:szCs w:val="22"/>
          </w:rPr>
          <w:t>Students</w:t>
        </w:r>
        <w:r w:rsidRPr="006F1971">
          <w:rPr>
            <w:rFonts w:ascii="Times New Roman" w:hAnsi="Times New Roman" w:cs="Times New Roman"/>
            <w:b/>
            <w:sz w:val="22"/>
            <w:szCs w:val="22"/>
          </w:rPr>
          <w:t xml:space="preserve"> </w:t>
        </w:r>
        <w:r w:rsidRPr="006F1971">
          <w:rPr>
            <w:rFonts w:ascii="Times New Roman" w:hAnsi="Times New Roman" w:cs="Times New Roman"/>
            <w:sz w:val="22"/>
            <w:szCs w:val="22"/>
          </w:rPr>
          <w:t>work with others toward creating an innovative instructional plan that incorporates interdisciplinary content and digital literacies prompted by emerging technologies.</w:t>
        </w:r>
      </w:ins>
    </w:p>
    <w:p w:rsidR="00482F44" w:rsidRPr="00482F44" w:rsidRDefault="002D3070" w:rsidP="007816FA">
      <w:pPr>
        <w:pStyle w:val="ListParagraph"/>
        <w:numPr>
          <w:ilvl w:val="0"/>
          <w:numId w:val="2"/>
          <w:ins w:id="487" w:author="Unknown"/>
        </w:numPr>
        <w:spacing w:after="0"/>
        <w:rPr>
          <w:ins w:id="488" w:author="Julie Coiro" w:date="2013-05-20T08:18:00Z"/>
          <w:rFonts w:ascii="Times New Roman" w:hAnsi="Times New Roman" w:cs="Times New Roman"/>
          <w:sz w:val="22"/>
          <w:szCs w:val="22"/>
          <w:rPrChange w:id="489" w:author="Julie Coiro" w:date="2013-05-20T08:18:00Z">
            <w:rPr>
              <w:ins w:id="490" w:author="Julie Coiro" w:date="2013-05-20T08:18:00Z"/>
              <w:rFonts w:ascii="Times New Roman" w:hAnsi="Times New Roman" w:cs="Times New Roman"/>
              <w:b/>
              <w:sz w:val="22"/>
              <w:szCs w:val="22"/>
            </w:rPr>
          </w:rPrChange>
        </w:rPr>
      </w:pPr>
      <w:ins w:id="491" w:author="Julie Coiro" w:date="2013-05-20T08:11:00Z">
        <w:r w:rsidRPr="006F1971">
          <w:rPr>
            <w:rFonts w:ascii="Times New Roman" w:hAnsi="Times New Roman" w:cs="Times New Roman"/>
            <w:b/>
            <w:sz w:val="22"/>
            <w:szCs w:val="22"/>
          </w:rPr>
          <w:t xml:space="preserve">4:45-5:00 ~ Daily Wrap-Up </w:t>
        </w:r>
      </w:ins>
      <w:ins w:id="492" w:author="Julie Coiro" w:date="2013-05-20T09:55:00Z">
        <w:r w:rsidR="007D0DB8">
          <w:rPr>
            <w:rFonts w:ascii="Times New Roman" w:hAnsi="Times New Roman" w:cs="Times New Roman"/>
            <w:b/>
            <w:sz w:val="22"/>
            <w:szCs w:val="22"/>
          </w:rPr>
          <w:t xml:space="preserve"> </w:t>
        </w:r>
        <w:r w:rsidR="005C1450" w:rsidRPr="005C1450">
          <w:rPr>
            <w:rFonts w:ascii="Times New Roman" w:hAnsi="Times New Roman" w:cs="Times New Roman"/>
            <w:sz w:val="22"/>
            <w:szCs w:val="22"/>
            <w:rPrChange w:id="493" w:author="Julie Coiro" w:date="2013-05-20T09:56:00Z">
              <w:rPr>
                <w:rFonts w:ascii="Times New Roman" w:eastAsiaTheme="minorEastAsia" w:hAnsi="Times New Roman" w:cs="Times New Roman"/>
                <w:b/>
                <w:i/>
                <w:sz w:val="22"/>
                <w:szCs w:val="22"/>
              </w:rPr>
            </w:rPrChange>
          </w:rPr>
          <w:t>(Finish at 2PM on Friday)</w:t>
        </w:r>
        <w:r w:rsidR="007D0DB8">
          <w:rPr>
            <w:rFonts w:ascii="Times New Roman" w:hAnsi="Times New Roman" w:cs="Times New Roman"/>
            <w:b/>
            <w:sz w:val="22"/>
            <w:szCs w:val="22"/>
          </w:rPr>
          <w:t xml:space="preserve"> </w:t>
        </w:r>
      </w:ins>
    </w:p>
    <w:p w:rsidR="00361E70" w:rsidRDefault="00361E70">
      <w:pPr>
        <w:rPr>
          <w:ins w:id="494" w:author="Julie Coiro" w:date="2013-05-20T08:36:00Z"/>
          <w:b/>
          <w:sz w:val="22"/>
          <w:szCs w:val="22"/>
        </w:rPr>
      </w:pPr>
      <w:ins w:id="495" w:author="Julie Coiro" w:date="2013-05-20T08:36:00Z">
        <w:r>
          <w:rPr>
            <w:b/>
            <w:sz w:val="22"/>
            <w:szCs w:val="22"/>
          </w:rPr>
          <w:br w:type="page"/>
        </w:r>
      </w:ins>
    </w:p>
    <w:p w:rsidR="0012783D" w:rsidRDefault="005C1450" w:rsidP="004B247D">
      <w:pPr>
        <w:numPr>
          <w:ins w:id="496" w:author="Julie Coiro" w:date="2013-05-20T08:18:00Z"/>
        </w:numPr>
        <w:jc w:val="center"/>
        <w:rPr>
          <w:ins w:id="497" w:author="Julie Coiro" w:date="2013-05-20T08:43:00Z"/>
          <w:b/>
          <w:sz w:val="22"/>
          <w:szCs w:val="22"/>
        </w:rPr>
      </w:pPr>
      <w:ins w:id="498" w:author="Renee Hobbs" w:date="2013-03-09T10:20:00Z">
        <w:del w:id="499" w:author="Julie Coiro" w:date="2013-05-20T08:29:00Z">
          <w:r w:rsidRPr="005C1450">
            <w:rPr>
              <w:b/>
              <w:sz w:val="22"/>
              <w:szCs w:val="22"/>
              <w:rPrChange w:id="500" w:author="Julie Coiro" w:date="2013-05-20T08:18:00Z">
                <w:rPr>
                  <w:rFonts w:asciiTheme="majorHAnsi" w:hAnsiTheme="majorHAnsi"/>
                  <w:b/>
                  <w:i/>
                  <w:sz w:val="20"/>
                  <w:szCs w:val="20"/>
                </w:rPr>
              </w:rPrChange>
            </w:rPr>
            <w:delText>Program Structure</w:delText>
          </w:r>
        </w:del>
      </w:ins>
      <w:ins w:id="501" w:author="Julie Coiro" w:date="2013-05-20T08:29:00Z">
        <w:r w:rsidR="00DC1FCE">
          <w:rPr>
            <w:b/>
            <w:sz w:val="22"/>
            <w:szCs w:val="22"/>
          </w:rPr>
          <w:t>PROGRAM STRUCTURE</w:t>
        </w:r>
      </w:ins>
    </w:p>
    <w:p w:rsidR="00000000" w:rsidRDefault="008529D4">
      <w:pPr>
        <w:numPr>
          <w:ins w:id="502" w:author="Julie Coiro" w:date="2013-05-20T08:43:00Z"/>
        </w:numPr>
        <w:jc w:val="center"/>
        <w:rPr>
          <w:ins w:id="503" w:author="Renee Hobbs" w:date="2013-03-09T10:20:00Z"/>
          <w:sz w:val="22"/>
          <w:szCs w:val="22"/>
          <w:rPrChange w:id="504" w:author="Julie Coiro" w:date="2013-05-20T08:18:00Z">
            <w:rPr>
              <w:ins w:id="505" w:author="Renee Hobbs" w:date="2013-03-09T10:20:00Z"/>
              <w:rFonts w:asciiTheme="majorHAnsi" w:hAnsiTheme="majorHAnsi"/>
              <w:b/>
              <w:sz w:val="20"/>
              <w:szCs w:val="20"/>
            </w:rPr>
          </w:rPrChange>
        </w:rPr>
        <w:pPrChange w:id="506" w:author="Julie Coiro" w:date="2013-05-20T08:35:00Z">
          <w:pPr/>
        </w:pPrChange>
      </w:pPr>
    </w:p>
    <w:p w:rsidR="00C51133" w:rsidRPr="00C51133" w:rsidRDefault="00C51133">
      <w:pPr>
        <w:rPr>
          <w:ins w:id="507" w:author="Renee Hobbs" w:date="2013-03-09T10:19:00Z"/>
          <w:del w:id="508" w:author="Julie Coiro" w:date="2013-05-20T08:33:00Z"/>
          <w:b/>
          <w:sz w:val="22"/>
          <w:szCs w:val="22"/>
          <w:rPrChange w:id="509" w:author="Renee Hobbs" w:date="2013-03-19T08:36:00Z">
            <w:rPr>
              <w:ins w:id="510" w:author="Renee Hobbs" w:date="2013-03-09T10:19:00Z"/>
              <w:del w:id="511" w:author="Julie Coiro" w:date="2013-05-20T08:33:00Z"/>
              <w:rFonts w:asciiTheme="majorHAnsi" w:hAnsiTheme="majorHAnsi"/>
              <w:b/>
              <w:sz w:val="20"/>
              <w:szCs w:val="20"/>
            </w:rPr>
          </w:rPrChange>
        </w:rPr>
      </w:pPr>
    </w:p>
    <w:p w:rsidR="00C51133" w:rsidRDefault="005C1450">
      <w:pPr>
        <w:rPr>
          <w:del w:id="512" w:author="Unknown"/>
          <w:sz w:val="22"/>
          <w:szCs w:val="22"/>
        </w:rPr>
      </w:pPr>
      <w:ins w:id="513" w:author="Renee Hobbs" w:date="2013-03-09T10:19:00Z">
        <w:r w:rsidRPr="005C1450">
          <w:rPr>
            <w:b/>
            <w:sz w:val="22"/>
            <w:szCs w:val="22"/>
            <w:rPrChange w:id="514" w:author="Renee Hobbs" w:date="2013-03-19T08:36:00Z">
              <w:rPr>
                <w:rFonts w:asciiTheme="majorHAnsi" w:hAnsiTheme="majorHAnsi"/>
                <w:b/>
                <w:i/>
                <w:sz w:val="20"/>
                <w:szCs w:val="20"/>
              </w:rPr>
            </w:rPrChange>
          </w:rPr>
          <w:t xml:space="preserve">Morning Warm Up to Creative Collaboration. </w:t>
        </w:r>
        <w:r w:rsidRPr="005C1450">
          <w:rPr>
            <w:sz w:val="22"/>
            <w:szCs w:val="22"/>
            <w:rPrChange w:id="515" w:author="Renee Hobbs" w:date="2013-03-19T08:36:00Z">
              <w:rPr>
                <w:rFonts w:asciiTheme="majorHAnsi" w:hAnsiTheme="majorHAnsi"/>
                <w:i/>
                <w:sz w:val="20"/>
                <w:szCs w:val="20"/>
              </w:rPr>
            </w:rPrChange>
          </w:rPr>
          <w:t>We’ll begin each day with engaging creative and collaborative activities that will deepen your relationships with faculty and participants and get your creative juices flowing.</w:t>
        </w:r>
      </w:ins>
    </w:p>
    <w:p w:rsidR="00000000" w:rsidRDefault="008529D4">
      <w:pPr>
        <w:numPr>
          <w:ins w:id="516" w:author="Julie Coiro" w:date="2013-05-20T07:31:00Z"/>
        </w:numPr>
        <w:ind w:left="720"/>
        <w:rPr>
          <w:del w:id="517" w:author="Unknown"/>
          <w:sz w:val="22"/>
          <w:szCs w:val="22"/>
        </w:rPr>
        <w:pPrChange w:id="518" w:author="Julie Coiro" w:date="2013-05-20T08:35:00Z">
          <w:pPr>
            <w:ind w:left="720"/>
          </w:pPr>
        </w:pPrChange>
      </w:pPr>
    </w:p>
    <w:p w:rsidR="00C51133" w:rsidRPr="00C51133" w:rsidRDefault="00C51133">
      <w:pPr>
        <w:rPr>
          <w:ins w:id="519" w:author="Julie Coiro" w:date="2013-05-20T07:31:00Z"/>
          <w:sz w:val="22"/>
          <w:szCs w:val="22"/>
          <w:rPrChange w:id="520" w:author="Renee Hobbs" w:date="2013-03-19T08:36:00Z">
            <w:rPr>
              <w:ins w:id="521" w:author="Julie Coiro" w:date="2013-05-20T07:31:00Z"/>
              <w:rFonts w:asciiTheme="majorHAnsi" w:hAnsiTheme="majorHAnsi"/>
              <w:sz w:val="20"/>
              <w:szCs w:val="20"/>
            </w:rPr>
          </w:rPrChange>
        </w:rPr>
      </w:pPr>
    </w:p>
    <w:p w:rsidR="00000000" w:rsidRDefault="008529D4">
      <w:pPr>
        <w:numPr>
          <w:ins w:id="522" w:author="Julie Coiro" w:date="2013-05-20T07:31:00Z"/>
        </w:numPr>
        <w:rPr>
          <w:ins w:id="523" w:author="Julie Coiro" w:date="2013-05-20T07:31:00Z"/>
          <w:b/>
          <w:sz w:val="22"/>
          <w:szCs w:val="22"/>
        </w:rPr>
        <w:pPrChange w:id="524" w:author="Julie Coiro" w:date="2013-05-20T08:35:00Z">
          <w:pPr/>
        </w:pPrChange>
      </w:pPr>
    </w:p>
    <w:p w:rsidR="00C51133" w:rsidRPr="00C51133" w:rsidRDefault="008B5C93">
      <w:pPr>
        <w:rPr>
          <w:del w:id="525" w:author="Unknown"/>
          <w:sz w:val="22"/>
          <w:szCs w:val="22"/>
          <w:rPrChange w:id="526" w:author="Julie Coiro" w:date="2013-05-20T07:33:00Z">
            <w:rPr>
              <w:del w:id="527" w:author="Unknown"/>
              <w:b/>
              <w:sz w:val="22"/>
              <w:szCs w:val="22"/>
            </w:rPr>
          </w:rPrChange>
        </w:rPr>
      </w:pPr>
      <w:ins w:id="528" w:author="Julie Coiro" w:date="2013-05-20T07:28:00Z">
        <w:r>
          <w:rPr>
            <w:b/>
            <w:sz w:val="22"/>
            <w:szCs w:val="22"/>
          </w:rPr>
          <w:t xml:space="preserve">Looking Up and Out Keynote Presentations and </w:t>
        </w:r>
      </w:ins>
      <w:ins w:id="529" w:author="Renee Hobbs" w:date="2013-03-09T10:19:00Z">
        <w:del w:id="530" w:author="Julie Coiro" w:date="2013-05-20T07:28:00Z">
          <w:r w:rsidR="005C1450" w:rsidRPr="005C1450">
            <w:rPr>
              <w:b/>
              <w:sz w:val="22"/>
              <w:szCs w:val="22"/>
              <w:rPrChange w:id="531" w:author="Renee Hobbs" w:date="2013-03-19T08:36:00Z">
                <w:rPr>
                  <w:rFonts w:asciiTheme="majorHAnsi" w:hAnsiTheme="majorHAnsi"/>
                  <w:b/>
                  <w:i/>
                  <w:sz w:val="20"/>
                  <w:szCs w:val="20"/>
                </w:rPr>
              </w:rPrChange>
            </w:rPr>
            <w:delText xml:space="preserve">Big Ideas and </w:delText>
          </w:r>
        </w:del>
        <w:r w:rsidR="005C1450" w:rsidRPr="005C1450">
          <w:rPr>
            <w:b/>
            <w:sz w:val="22"/>
            <w:szCs w:val="22"/>
            <w:rPrChange w:id="532" w:author="Renee Hobbs" w:date="2013-03-19T08:36:00Z">
              <w:rPr>
                <w:rFonts w:asciiTheme="majorHAnsi" w:hAnsiTheme="majorHAnsi"/>
                <w:b/>
                <w:i/>
                <w:sz w:val="20"/>
                <w:szCs w:val="20"/>
              </w:rPr>
            </w:rPrChange>
          </w:rPr>
          <w:t>Digging Deeper</w:t>
        </w:r>
      </w:ins>
      <w:ins w:id="533" w:author="Julie Coiro" w:date="2013-05-20T07:28:00Z">
        <w:r>
          <w:rPr>
            <w:b/>
            <w:sz w:val="22"/>
            <w:szCs w:val="22"/>
          </w:rPr>
          <w:t xml:space="preserve"> Sessions</w:t>
        </w:r>
      </w:ins>
      <w:ins w:id="534" w:author="Renee Hobbs" w:date="2013-03-09T10:19:00Z">
        <w:r w:rsidR="005C1450" w:rsidRPr="005C1450">
          <w:rPr>
            <w:b/>
            <w:sz w:val="22"/>
            <w:szCs w:val="22"/>
            <w:rPrChange w:id="535" w:author="Renee Hobbs" w:date="2013-03-19T08:36:00Z">
              <w:rPr>
                <w:rFonts w:asciiTheme="majorHAnsi" w:hAnsiTheme="majorHAnsi"/>
                <w:b/>
                <w:i/>
                <w:sz w:val="20"/>
                <w:szCs w:val="20"/>
              </w:rPr>
            </w:rPrChange>
          </w:rPr>
          <w:t>.</w:t>
        </w:r>
        <w:r w:rsidR="005C1450" w:rsidRPr="005C1450">
          <w:rPr>
            <w:sz w:val="22"/>
            <w:szCs w:val="22"/>
            <w:rPrChange w:id="536" w:author="Renee Hobbs" w:date="2013-03-19T08:36:00Z">
              <w:rPr>
                <w:rFonts w:asciiTheme="majorHAnsi" w:hAnsiTheme="majorHAnsi"/>
                <w:i/>
                <w:sz w:val="20"/>
                <w:szCs w:val="20"/>
              </w:rPr>
            </w:rPrChange>
          </w:rPr>
          <w:t xml:space="preserve"> </w:t>
        </w:r>
      </w:ins>
      <w:ins w:id="537" w:author="Julie Coiro" w:date="2013-05-20T07:31:00Z">
        <w:r w:rsidR="00C26BF8">
          <w:rPr>
            <w:sz w:val="22"/>
            <w:szCs w:val="22"/>
          </w:rPr>
          <w:t xml:space="preserve"> </w:t>
        </w:r>
      </w:ins>
      <w:ins w:id="538" w:author="Julie Coiro" w:date="2013-05-20T07:34:00Z">
        <w:r w:rsidR="002C5D90">
          <w:rPr>
            <w:sz w:val="22"/>
            <w:szCs w:val="22"/>
          </w:rPr>
          <w:t xml:space="preserve">Mornings at the Institute will will include </w:t>
        </w:r>
      </w:ins>
      <w:ins w:id="539" w:author="Renee Hobbs" w:date="2013-03-09T10:19:00Z">
        <w:del w:id="540" w:author="Julie Coiro" w:date="2013-05-20T07:31:00Z">
          <w:r w:rsidR="005C1450" w:rsidRPr="005C1450">
            <w:rPr>
              <w:sz w:val="22"/>
              <w:szCs w:val="22"/>
              <w:rPrChange w:id="541" w:author="Renee Hobbs" w:date="2013-03-19T08:36:00Z">
                <w:rPr>
                  <w:rFonts w:asciiTheme="majorHAnsi" w:hAnsiTheme="majorHAnsi"/>
                  <w:i/>
                  <w:sz w:val="20"/>
                  <w:szCs w:val="20"/>
                </w:rPr>
              </w:rPrChange>
            </w:rPr>
            <w:delText xml:space="preserve">An </w:delText>
          </w:r>
        </w:del>
      </w:ins>
      <w:ins w:id="542" w:author="Renee Hobbs" w:date="2013-03-09T10:24:00Z">
        <w:del w:id="543" w:author="Julie Coiro" w:date="2013-05-20T07:31:00Z">
          <w:r w:rsidR="005C1450" w:rsidRPr="005C1450">
            <w:rPr>
              <w:sz w:val="22"/>
              <w:szCs w:val="22"/>
              <w:rPrChange w:id="544" w:author="Renee Hobbs" w:date="2013-03-19T08:36:00Z">
                <w:rPr>
                  <w:i/>
                  <w:sz w:val="22"/>
                  <w:szCs w:val="22"/>
                </w:rPr>
              </w:rPrChange>
            </w:rPr>
            <w:delText xml:space="preserve">informative and </w:delText>
          </w:r>
        </w:del>
      </w:ins>
      <w:ins w:id="545" w:author="Julie Coiro" w:date="2013-05-20T07:33:00Z">
        <w:r w:rsidR="002C5D90">
          <w:rPr>
            <w:sz w:val="22"/>
            <w:szCs w:val="22"/>
          </w:rPr>
          <w:t>i</w:t>
        </w:r>
      </w:ins>
      <w:ins w:id="546" w:author="Renee Hobbs" w:date="2013-03-09T10:19:00Z">
        <w:del w:id="547" w:author="Julie Coiro" w:date="2013-05-20T07:33:00Z">
          <w:r w:rsidR="005C1450" w:rsidRPr="005C1450">
            <w:rPr>
              <w:sz w:val="22"/>
              <w:szCs w:val="22"/>
              <w:rPrChange w:id="548" w:author="Renee Hobbs" w:date="2013-03-19T08:36:00Z">
                <w:rPr>
                  <w:rFonts w:asciiTheme="majorHAnsi" w:hAnsiTheme="majorHAnsi"/>
                  <w:i/>
                  <w:sz w:val="20"/>
                  <w:szCs w:val="20"/>
                </w:rPr>
              </w:rPrChange>
            </w:rPr>
            <w:delText>i</w:delText>
          </w:r>
        </w:del>
        <w:r w:rsidR="005C1450" w:rsidRPr="005C1450">
          <w:rPr>
            <w:sz w:val="22"/>
            <w:szCs w:val="22"/>
            <w:rPrChange w:id="549" w:author="Renee Hobbs" w:date="2013-03-19T08:36:00Z">
              <w:rPr>
                <w:rFonts w:asciiTheme="majorHAnsi" w:hAnsiTheme="majorHAnsi"/>
                <w:i/>
                <w:sz w:val="20"/>
                <w:szCs w:val="20"/>
              </w:rPr>
            </w:rPrChange>
          </w:rPr>
          <w:t xml:space="preserve">nspirational </w:t>
        </w:r>
      </w:ins>
      <w:ins w:id="550" w:author="Julie Coiro" w:date="2013-05-20T07:34:00Z">
        <w:r w:rsidR="002C5D90">
          <w:rPr>
            <w:sz w:val="22"/>
            <w:szCs w:val="22"/>
          </w:rPr>
          <w:t xml:space="preserve">and informational </w:t>
        </w:r>
      </w:ins>
      <w:ins w:id="551" w:author="Renee Hobbs" w:date="2013-03-09T10:19:00Z">
        <w:r w:rsidR="005C1450" w:rsidRPr="005C1450">
          <w:rPr>
            <w:sz w:val="22"/>
            <w:szCs w:val="22"/>
            <w:rPrChange w:id="552" w:author="Renee Hobbs" w:date="2013-03-19T08:36:00Z">
              <w:rPr>
                <w:rFonts w:asciiTheme="majorHAnsi" w:hAnsiTheme="majorHAnsi"/>
                <w:i/>
                <w:sz w:val="20"/>
                <w:szCs w:val="20"/>
              </w:rPr>
            </w:rPrChange>
          </w:rPr>
          <w:t>keynote presentation</w:t>
        </w:r>
      </w:ins>
      <w:ins w:id="553" w:author="Julie Coiro" w:date="2013-05-20T07:31:00Z">
        <w:r w:rsidR="001E514A">
          <w:rPr>
            <w:sz w:val="22"/>
            <w:szCs w:val="22"/>
          </w:rPr>
          <w:t>s</w:t>
        </w:r>
      </w:ins>
      <w:ins w:id="554" w:author="Renee Hobbs" w:date="2013-03-09T10:19:00Z">
        <w:r w:rsidR="005C1450" w:rsidRPr="005C1450">
          <w:rPr>
            <w:sz w:val="22"/>
            <w:szCs w:val="22"/>
            <w:rPrChange w:id="555" w:author="Renee Hobbs" w:date="2013-03-19T08:36:00Z">
              <w:rPr>
                <w:rFonts w:asciiTheme="majorHAnsi" w:hAnsiTheme="majorHAnsi"/>
                <w:i/>
                <w:sz w:val="20"/>
                <w:szCs w:val="20"/>
              </w:rPr>
            </w:rPrChange>
          </w:rPr>
          <w:t xml:space="preserve"> </w:t>
        </w:r>
      </w:ins>
      <w:ins w:id="556" w:author="Renee Hobbs" w:date="2013-03-09T10:25:00Z">
        <w:del w:id="557" w:author="Julie Coiro" w:date="2013-05-20T07:35:00Z">
          <w:r w:rsidR="005C1450" w:rsidRPr="005C1450">
            <w:rPr>
              <w:sz w:val="22"/>
              <w:szCs w:val="22"/>
              <w:rPrChange w:id="558" w:author="Renee Hobbs" w:date="2013-03-19T08:36:00Z">
                <w:rPr>
                  <w:i/>
                  <w:sz w:val="22"/>
                  <w:szCs w:val="22"/>
                </w:rPr>
              </w:rPrChange>
            </w:rPr>
            <w:delText>will include</w:delText>
          </w:r>
        </w:del>
      </w:ins>
      <w:ins w:id="559" w:author="Julie Coiro" w:date="2013-05-20T07:35:00Z">
        <w:r w:rsidR="002C5D90">
          <w:rPr>
            <w:sz w:val="22"/>
            <w:szCs w:val="22"/>
          </w:rPr>
          <w:t>and</w:t>
        </w:r>
      </w:ins>
      <w:ins w:id="560" w:author="Renee Hobbs" w:date="2013-03-09T10:25:00Z">
        <w:r w:rsidR="005C1450" w:rsidRPr="005C1450">
          <w:rPr>
            <w:sz w:val="22"/>
            <w:szCs w:val="22"/>
            <w:rPrChange w:id="561" w:author="Renee Hobbs" w:date="2013-03-19T08:36:00Z">
              <w:rPr>
                <w:i/>
                <w:sz w:val="22"/>
                <w:szCs w:val="22"/>
              </w:rPr>
            </w:rPrChange>
          </w:rPr>
          <w:t xml:space="preserve"> </w:t>
        </w:r>
      </w:ins>
      <w:ins w:id="562" w:author="Renee Hobbs" w:date="2013-03-09T10:19:00Z">
        <w:r w:rsidR="005C1450" w:rsidRPr="005C1450">
          <w:rPr>
            <w:sz w:val="22"/>
            <w:szCs w:val="22"/>
            <w:rPrChange w:id="563" w:author="Renee Hobbs" w:date="2013-03-19T08:36:00Z">
              <w:rPr>
                <w:rFonts w:asciiTheme="majorHAnsi" w:hAnsiTheme="majorHAnsi"/>
                <w:i/>
                <w:sz w:val="20"/>
                <w:szCs w:val="20"/>
              </w:rPr>
            </w:rPrChange>
          </w:rPr>
          <w:t xml:space="preserve">follow-up extended learning </w:t>
        </w:r>
      </w:ins>
      <w:ins w:id="564" w:author="Renee Hobbs" w:date="2013-03-09T10:35:00Z">
        <w:r w:rsidR="005C1450" w:rsidRPr="005C1450">
          <w:rPr>
            <w:sz w:val="22"/>
            <w:szCs w:val="22"/>
            <w:rPrChange w:id="565" w:author="Renee Hobbs" w:date="2013-03-19T08:36:00Z">
              <w:rPr>
                <w:i/>
                <w:sz w:val="22"/>
                <w:szCs w:val="22"/>
              </w:rPr>
            </w:rPrChange>
          </w:rPr>
          <w:t xml:space="preserve">and discussion </w:t>
        </w:r>
      </w:ins>
      <w:ins w:id="566" w:author="Renee Hobbs" w:date="2013-03-09T10:19:00Z">
        <w:del w:id="567" w:author="Julie Coiro" w:date="2013-05-20T07:35:00Z">
          <w:r w:rsidR="005C1450" w:rsidRPr="005C1450">
            <w:rPr>
              <w:sz w:val="22"/>
              <w:szCs w:val="22"/>
              <w:rPrChange w:id="568" w:author="Renee Hobbs" w:date="2013-03-19T08:36:00Z">
                <w:rPr>
                  <w:rFonts w:asciiTheme="majorHAnsi" w:hAnsiTheme="majorHAnsi"/>
                  <w:i/>
                  <w:sz w:val="20"/>
                  <w:szCs w:val="20"/>
                </w:rPr>
              </w:rPrChange>
            </w:rPr>
            <w:delText xml:space="preserve">sessions </w:delText>
          </w:r>
        </w:del>
        <w:r w:rsidR="005C1450" w:rsidRPr="005C1450">
          <w:rPr>
            <w:sz w:val="22"/>
            <w:szCs w:val="22"/>
            <w:rPrChange w:id="569" w:author="Renee Hobbs" w:date="2013-03-19T08:36:00Z">
              <w:rPr>
                <w:rFonts w:asciiTheme="majorHAnsi" w:hAnsiTheme="majorHAnsi"/>
                <w:i/>
                <w:sz w:val="20"/>
                <w:szCs w:val="20"/>
              </w:rPr>
            </w:rPrChange>
          </w:rPr>
          <w:t>for digging deeper.</w:t>
        </w:r>
      </w:ins>
      <w:ins w:id="570" w:author="Julie Coiro" w:date="2013-05-20T07:31:00Z">
        <w:r w:rsidR="001E514A">
          <w:rPr>
            <w:sz w:val="22"/>
            <w:szCs w:val="22"/>
          </w:rPr>
          <w:t xml:space="preserve"> </w:t>
        </w:r>
      </w:ins>
      <w:ins w:id="571" w:author="Renee Hobbs" w:date="2013-03-09T10:19:00Z">
        <w:del w:id="572" w:author="Julie Coiro" w:date="2013-05-20T07:29:00Z">
          <w:r w:rsidR="005C1450" w:rsidRPr="005C1450">
            <w:rPr>
              <w:sz w:val="22"/>
              <w:szCs w:val="22"/>
              <w:rPrChange w:id="573" w:author="Renee Hobbs" w:date="2013-03-19T08:36:00Z">
                <w:rPr>
                  <w:rFonts w:asciiTheme="majorHAnsi" w:hAnsiTheme="majorHAnsi"/>
                  <w:i/>
                  <w:sz w:val="20"/>
                  <w:szCs w:val="20"/>
                </w:rPr>
              </w:rPrChange>
            </w:rPr>
            <w:delText xml:space="preserve"> </w:delText>
          </w:r>
        </w:del>
        <w:r w:rsidR="005C1450" w:rsidRPr="005C1450">
          <w:rPr>
            <w:sz w:val="22"/>
            <w:szCs w:val="22"/>
            <w:rPrChange w:id="574" w:author="Renee Hobbs" w:date="2013-03-19T08:36:00Z">
              <w:rPr>
                <w:rFonts w:asciiTheme="majorHAnsi" w:hAnsiTheme="majorHAnsi"/>
                <w:i/>
                <w:sz w:val="20"/>
                <w:szCs w:val="20"/>
              </w:rPr>
            </w:rPrChange>
          </w:rPr>
          <w:t>Topics</w:t>
        </w:r>
      </w:ins>
      <w:ins w:id="575" w:author="Julie Coiro" w:date="2013-03-20T06:52:00Z">
        <w:r w:rsidR="00C878F0">
          <w:rPr>
            <w:sz w:val="22"/>
            <w:szCs w:val="22"/>
          </w:rPr>
          <w:t xml:space="preserve"> </w:t>
        </w:r>
      </w:ins>
      <w:ins w:id="576" w:author="Julie Coiro" w:date="2013-05-20T07:32:00Z">
        <w:r w:rsidR="00B46164">
          <w:rPr>
            <w:sz w:val="22"/>
            <w:szCs w:val="22"/>
          </w:rPr>
          <w:t xml:space="preserve">for the week are as follows: </w:t>
        </w:r>
      </w:ins>
      <w:ins w:id="577" w:author="Renee Hobbs" w:date="2013-03-09T10:20:00Z">
        <w:del w:id="578" w:author="Julie Coiro" w:date="2013-05-20T07:29:00Z">
          <w:r w:rsidR="005C1450" w:rsidRPr="005C1450">
            <w:rPr>
              <w:sz w:val="22"/>
              <w:szCs w:val="22"/>
              <w:rPrChange w:id="579" w:author="Renee Hobbs" w:date="2013-03-19T08:36:00Z">
                <w:rPr>
                  <w:rFonts w:asciiTheme="majorHAnsi" w:hAnsiTheme="majorHAnsi"/>
                  <w:i/>
                  <w:sz w:val="20"/>
                  <w:szCs w:val="20"/>
                </w:rPr>
              </w:rPrChange>
            </w:rPr>
            <w:delText>may</w:delText>
          </w:r>
        </w:del>
      </w:ins>
      <w:ins w:id="580" w:author="Renee Hobbs" w:date="2013-03-09T10:19:00Z">
        <w:del w:id="581" w:author="Julie Coiro" w:date="2013-05-20T07:32:00Z">
          <w:r w:rsidR="005C1450" w:rsidRPr="005C1450">
            <w:rPr>
              <w:sz w:val="22"/>
              <w:szCs w:val="22"/>
              <w:rPrChange w:id="582" w:author="Renee Hobbs" w:date="2013-03-19T08:36:00Z">
                <w:rPr>
                  <w:rFonts w:asciiTheme="majorHAnsi" w:hAnsiTheme="majorHAnsi"/>
                  <w:i/>
                  <w:sz w:val="20"/>
                  <w:szCs w:val="20"/>
                </w:rPr>
              </w:rPrChange>
            </w:rPr>
            <w:delText xml:space="preserve"> include:</w:delText>
          </w:r>
        </w:del>
        <w:del w:id="583" w:author="Julie Coiro" w:date="2013-05-20T07:29:00Z">
          <w:r w:rsidR="005C1450" w:rsidRPr="005C1450">
            <w:rPr>
              <w:sz w:val="22"/>
              <w:szCs w:val="22"/>
              <w:rPrChange w:id="584" w:author="Renee Hobbs" w:date="2013-03-19T08:36:00Z">
                <w:rPr>
                  <w:rFonts w:asciiTheme="majorHAnsi" w:hAnsiTheme="majorHAnsi"/>
                  <w:i/>
                  <w:sz w:val="20"/>
                  <w:szCs w:val="20"/>
                </w:rPr>
              </w:rPrChange>
            </w:rPr>
            <w:delText xml:space="preserve"> </w:delText>
          </w:r>
        </w:del>
      </w:ins>
    </w:p>
    <w:p w:rsidR="00000000" w:rsidRDefault="008529D4">
      <w:pPr>
        <w:numPr>
          <w:ins w:id="585" w:author="Julie Coiro" w:date="2013-05-20T07:30:00Z"/>
        </w:numPr>
        <w:rPr>
          <w:ins w:id="586" w:author="Julie Coiro" w:date="2013-05-20T07:29:00Z"/>
        </w:rPr>
        <w:pPrChange w:id="587" w:author="Julie Coiro" w:date="2013-05-20T08:35:00Z">
          <w:pPr>
            <w:ind w:left="720"/>
          </w:pPr>
        </w:pPrChange>
      </w:pPr>
    </w:p>
    <w:p w:rsidR="00000000" w:rsidRDefault="005C1450">
      <w:pPr>
        <w:ind w:left="360"/>
        <w:rPr>
          <w:del w:id="588" w:author="Renee Hobbs" w:date="2013-03-09T10:20:00Z"/>
          <w:b/>
          <w:sz w:val="22"/>
          <w:szCs w:val="22"/>
          <w:rPrChange w:id="589" w:author="Julie Coiro" w:date="2013-05-20T07:36:00Z">
            <w:rPr>
              <w:del w:id="590" w:author="Renee Hobbs" w:date="2013-03-09T10:20:00Z"/>
              <w:b/>
              <w:szCs w:val="22"/>
            </w:rPr>
          </w:rPrChange>
        </w:rPr>
        <w:pPrChange w:id="591" w:author="Julie Coiro" w:date="2013-05-20T08:35:00Z">
          <w:pPr/>
        </w:pPrChange>
      </w:pPr>
      <w:del w:id="592" w:author="Renee Hobbs" w:date="2013-03-09T10:20:00Z">
        <w:r w:rsidRPr="005C1450">
          <w:rPr>
            <w:b/>
            <w:sz w:val="22"/>
            <w:szCs w:val="22"/>
            <w:rPrChange w:id="593" w:author="Julie Coiro" w:date="2013-05-20T07:36:00Z">
              <w:rPr>
                <w:b/>
                <w:i/>
                <w:szCs w:val="22"/>
              </w:rPr>
            </w:rPrChange>
          </w:rPr>
          <w:delText xml:space="preserve">Topics of study will include: </w:delText>
        </w:r>
      </w:del>
    </w:p>
    <w:p w:rsidR="00000000" w:rsidRDefault="005C1450">
      <w:pPr>
        <w:ind w:left="360"/>
        <w:rPr>
          <w:del w:id="594" w:author="Julie Coiro" w:date="2013-05-20T07:35:00Z"/>
          <w:b/>
          <w:sz w:val="22"/>
          <w:szCs w:val="22"/>
          <w:rPrChange w:id="595" w:author="Julie Coiro" w:date="2013-05-20T07:36:00Z">
            <w:rPr>
              <w:del w:id="596" w:author="Julie Coiro" w:date="2013-05-20T07:35:00Z"/>
              <w:szCs w:val="22"/>
            </w:rPr>
          </w:rPrChange>
        </w:rPr>
        <w:pPrChange w:id="597" w:author="Julie Coiro" w:date="2013-05-20T08:35:00Z">
          <w:pPr/>
        </w:pPrChange>
      </w:pPr>
      <w:del w:id="598" w:author="Julie Coiro" w:date="2013-05-20T07:35:00Z">
        <w:r w:rsidRPr="005C1450">
          <w:rPr>
            <w:b/>
            <w:sz w:val="22"/>
            <w:szCs w:val="22"/>
            <w:rPrChange w:id="599" w:author="Julie Coiro" w:date="2013-05-20T07:36:00Z">
              <w:rPr>
                <w:i/>
                <w:szCs w:val="22"/>
              </w:rPr>
            </w:rPrChange>
          </w:rPr>
          <w:delText>Implications of digital culture on education</w:delText>
        </w:r>
      </w:del>
    </w:p>
    <w:p w:rsidR="00000000" w:rsidRDefault="005C1450">
      <w:pPr>
        <w:numPr>
          <w:ilvl w:val="0"/>
          <w:numId w:val="6"/>
          <w:ins w:id="600" w:author="Julie Coiro" w:date="2013-05-20T07:42:00Z"/>
        </w:numPr>
        <w:ind w:left="360"/>
        <w:rPr>
          <w:ins w:id="601" w:author="Julie Coiro" w:date="2013-05-20T07:36:00Z"/>
          <w:b/>
          <w:sz w:val="22"/>
          <w:szCs w:val="22"/>
          <w:rPrChange w:id="602" w:author="Julie Coiro" w:date="2013-05-20T07:45:00Z">
            <w:rPr>
              <w:ins w:id="603" w:author="Julie Coiro" w:date="2013-05-20T07:36:00Z"/>
              <w:sz w:val="22"/>
              <w:szCs w:val="22"/>
            </w:rPr>
          </w:rPrChange>
        </w:rPr>
        <w:pPrChange w:id="604" w:author="Julie Coiro" w:date="2013-05-20T08:35:00Z">
          <w:pPr>
            <w:numPr>
              <w:ilvl w:val="1"/>
              <w:numId w:val="6"/>
            </w:numPr>
            <w:ind w:left="720" w:hanging="360"/>
          </w:pPr>
        </w:pPrChange>
      </w:pPr>
      <w:ins w:id="605" w:author="Julie Coiro" w:date="2013-05-20T07:33:00Z">
        <w:r w:rsidRPr="005C1450">
          <w:rPr>
            <w:b/>
            <w:sz w:val="22"/>
            <w:szCs w:val="22"/>
            <w:rPrChange w:id="606" w:author="Julie Coiro" w:date="2013-05-20T07:36:00Z">
              <w:rPr>
                <w:b/>
                <w:i/>
                <w:sz w:val="22"/>
                <w:szCs w:val="22"/>
              </w:rPr>
            </w:rPrChange>
          </w:rPr>
          <w:t xml:space="preserve">Monday </w:t>
        </w:r>
      </w:ins>
      <w:ins w:id="607" w:author="Julie Coiro" w:date="2013-05-20T07:37:00Z">
        <w:r w:rsidRPr="005C1450">
          <w:rPr>
            <w:b/>
            <w:sz w:val="22"/>
            <w:szCs w:val="22"/>
            <w:rPrChange w:id="608" w:author="Julie Coiro" w:date="2013-05-20T07:46:00Z">
              <w:rPr>
                <w:i/>
                <w:sz w:val="22"/>
                <w:szCs w:val="22"/>
              </w:rPr>
            </w:rPrChange>
          </w:rPr>
          <w:t>Keynote</w:t>
        </w:r>
      </w:ins>
      <w:ins w:id="609" w:author="Julie Coiro" w:date="2013-05-20T07:36:00Z">
        <w:r w:rsidRPr="005C1450">
          <w:rPr>
            <w:b/>
            <w:sz w:val="22"/>
            <w:szCs w:val="22"/>
            <w:rPrChange w:id="610" w:author="Julie Coiro" w:date="2013-05-20T07:46:00Z">
              <w:rPr>
                <w:i/>
                <w:sz w:val="22"/>
                <w:szCs w:val="22"/>
              </w:rPr>
            </w:rPrChange>
          </w:rPr>
          <w:t>:</w:t>
        </w:r>
        <w:r w:rsidRPr="005C1450">
          <w:rPr>
            <w:sz w:val="22"/>
            <w:szCs w:val="22"/>
            <w:rPrChange w:id="611" w:author="Julie Coiro" w:date="2013-05-20T07:45:00Z">
              <w:rPr>
                <w:i/>
                <w:sz w:val="22"/>
                <w:szCs w:val="22"/>
              </w:rPr>
            </w:rPrChange>
          </w:rPr>
          <w:t xml:space="preserve"> </w:t>
        </w:r>
      </w:ins>
      <w:ins w:id="612" w:author="Julie Coiro" w:date="2013-05-20T07:34:00Z">
        <w:r w:rsidRPr="005C1450">
          <w:rPr>
            <w:sz w:val="22"/>
            <w:szCs w:val="22"/>
            <w:rPrChange w:id="613" w:author="Julie Coiro" w:date="2013-05-20T07:45:00Z">
              <w:rPr>
                <w:i/>
                <w:sz w:val="22"/>
                <w:szCs w:val="22"/>
              </w:rPr>
            </w:rPrChange>
          </w:rPr>
          <w:t xml:space="preserve">Digital Pedagogies for Curriculum Design </w:t>
        </w:r>
      </w:ins>
      <w:ins w:id="614" w:author="Julie Coiro" w:date="2013-05-20T07:35:00Z">
        <w:r w:rsidRPr="005C1450">
          <w:rPr>
            <w:sz w:val="22"/>
            <w:szCs w:val="22"/>
            <w:rPrChange w:id="615" w:author="Julie Coiro" w:date="2013-05-20T07:45:00Z">
              <w:rPr>
                <w:i/>
                <w:sz w:val="22"/>
                <w:szCs w:val="22"/>
              </w:rPr>
            </w:rPrChange>
          </w:rPr>
          <w:t xml:space="preserve">(Renee Hobbs and Julie Coiro) </w:t>
        </w:r>
      </w:ins>
    </w:p>
    <w:p w:rsidR="00000000" w:rsidRDefault="00F45B57">
      <w:pPr>
        <w:numPr>
          <w:ins w:id="616" w:author="Julie Coiro" w:date="2013-05-20T07:42:00Z"/>
        </w:numPr>
        <w:ind w:left="360"/>
        <w:rPr>
          <w:ins w:id="617" w:author="Julie Coiro" w:date="2013-05-20T07:35:00Z"/>
          <w:sz w:val="22"/>
          <w:szCs w:val="22"/>
        </w:rPr>
        <w:pPrChange w:id="618" w:author="Julie Coiro" w:date="2013-05-20T08:35:00Z">
          <w:pPr>
            <w:numPr>
              <w:ilvl w:val="1"/>
              <w:numId w:val="6"/>
            </w:numPr>
            <w:ind w:left="720" w:hanging="360"/>
          </w:pPr>
        </w:pPrChange>
      </w:pPr>
      <w:ins w:id="619" w:author="Julie Coiro" w:date="2013-05-20T07:36:00Z">
        <w:r>
          <w:rPr>
            <w:sz w:val="22"/>
            <w:szCs w:val="22"/>
          </w:rPr>
          <w:t xml:space="preserve">Digging Deeper: </w:t>
        </w:r>
      </w:ins>
      <w:ins w:id="620" w:author="Julie Coiro" w:date="2013-05-20T07:38:00Z">
        <w:r w:rsidR="00A87D15">
          <w:rPr>
            <w:sz w:val="22"/>
            <w:szCs w:val="22"/>
          </w:rPr>
          <w:t>Applying Digital Pedagogy in Practice</w:t>
        </w:r>
      </w:ins>
    </w:p>
    <w:p w:rsidR="00000000" w:rsidRDefault="005C1450">
      <w:pPr>
        <w:numPr>
          <w:ilvl w:val="0"/>
          <w:numId w:val="6"/>
          <w:ins w:id="621" w:author="Julie Coiro" w:date="2013-05-20T07:43:00Z"/>
        </w:numPr>
        <w:ind w:left="360"/>
        <w:rPr>
          <w:ins w:id="622" w:author="Julie Coiro" w:date="2013-05-20T07:37:00Z"/>
          <w:sz w:val="22"/>
          <w:szCs w:val="22"/>
        </w:rPr>
        <w:pPrChange w:id="623" w:author="Julie Coiro" w:date="2013-05-20T08:35:00Z">
          <w:pPr/>
        </w:pPrChange>
      </w:pPr>
      <w:ins w:id="624" w:author="Julie Coiro" w:date="2013-05-20T07:35:00Z">
        <w:r w:rsidRPr="005C1450">
          <w:rPr>
            <w:b/>
            <w:sz w:val="22"/>
            <w:szCs w:val="22"/>
            <w:rPrChange w:id="625" w:author="Julie Coiro" w:date="2013-05-20T07:37:00Z">
              <w:rPr>
                <w:i/>
                <w:sz w:val="22"/>
                <w:szCs w:val="22"/>
              </w:rPr>
            </w:rPrChange>
          </w:rPr>
          <w:t>Tuesday</w:t>
        </w:r>
        <w:r w:rsidR="002C5D90">
          <w:rPr>
            <w:sz w:val="22"/>
            <w:szCs w:val="22"/>
          </w:rPr>
          <w:t xml:space="preserve"> </w:t>
        </w:r>
      </w:ins>
      <w:ins w:id="626" w:author="Julie Coiro" w:date="2013-05-20T07:37:00Z">
        <w:r w:rsidRPr="005C1450">
          <w:rPr>
            <w:b/>
            <w:sz w:val="22"/>
            <w:szCs w:val="22"/>
            <w:rPrChange w:id="627" w:author="Julie Coiro" w:date="2013-05-20T07:46:00Z">
              <w:rPr>
                <w:i/>
                <w:sz w:val="22"/>
                <w:szCs w:val="22"/>
              </w:rPr>
            </w:rPrChange>
          </w:rPr>
          <w:t>Keynote:</w:t>
        </w:r>
        <w:r w:rsidRPr="005C1450">
          <w:rPr>
            <w:sz w:val="22"/>
            <w:szCs w:val="22"/>
            <w:rPrChange w:id="628" w:author="Julie Coiro" w:date="2013-05-20T07:45:00Z">
              <w:rPr>
                <w:i/>
                <w:sz w:val="22"/>
                <w:szCs w:val="22"/>
              </w:rPr>
            </w:rPrChange>
          </w:rPr>
          <w:t xml:space="preserve"> </w:t>
        </w:r>
      </w:ins>
      <w:ins w:id="629" w:author="Julie Coiro" w:date="2013-05-20T07:36:00Z">
        <w:r w:rsidRPr="005C1450">
          <w:rPr>
            <w:sz w:val="22"/>
            <w:szCs w:val="22"/>
            <w:rPrChange w:id="630" w:author="Julie Coiro" w:date="2013-05-20T07:45:00Z">
              <w:rPr>
                <w:i/>
                <w:sz w:val="22"/>
                <w:szCs w:val="22"/>
              </w:rPr>
            </w:rPrChange>
          </w:rPr>
          <w:t xml:space="preserve">Digital Culture and Implications for Education and Inquiry (Doug Rushkoff) </w:t>
        </w:r>
      </w:ins>
    </w:p>
    <w:p w:rsidR="00000000" w:rsidRDefault="000F7B13">
      <w:pPr>
        <w:numPr>
          <w:ins w:id="631" w:author="Julie Coiro" w:date="2013-05-20T07:43:00Z"/>
        </w:numPr>
        <w:ind w:left="360"/>
        <w:rPr>
          <w:ins w:id="632" w:author="Julie Coiro" w:date="2013-05-20T07:33:00Z"/>
          <w:sz w:val="22"/>
          <w:szCs w:val="22"/>
        </w:rPr>
        <w:pPrChange w:id="633" w:author="Julie Coiro" w:date="2013-05-20T08:35:00Z">
          <w:pPr/>
        </w:pPrChange>
      </w:pPr>
      <w:ins w:id="634" w:author="Julie Coiro" w:date="2013-05-20T07:37:00Z">
        <w:r>
          <w:rPr>
            <w:sz w:val="22"/>
            <w:szCs w:val="22"/>
          </w:rPr>
          <w:t xml:space="preserve">Digging Deeper: </w:t>
        </w:r>
        <w:r w:rsidR="003E1AB3" w:rsidRPr="006F1971">
          <w:rPr>
            <w:sz w:val="22"/>
            <w:szCs w:val="22"/>
          </w:rPr>
          <w:t>Online reading comprehension and collaborative inquiry</w:t>
        </w:r>
      </w:ins>
      <w:ins w:id="635" w:author="Julie Coiro" w:date="2013-05-20T07:39:00Z">
        <w:r w:rsidR="00B16334">
          <w:rPr>
            <w:sz w:val="22"/>
            <w:szCs w:val="22"/>
          </w:rPr>
          <w:t xml:space="preserve"> (Julie Coiro and Michelle Schira-Hagerman) </w:t>
        </w:r>
      </w:ins>
    </w:p>
    <w:p w:rsidR="00000000" w:rsidRDefault="00504254">
      <w:pPr>
        <w:numPr>
          <w:ilvl w:val="0"/>
          <w:numId w:val="6"/>
          <w:ins w:id="636" w:author="Julie Coiro" w:date="2013-05-20T07:45:00Z"/>
        </w:numPr>
        <w:ind w:left="360"/>
        <w:rPr>
          <w:ins w:id="637" w:author="Julie Coiro" w:date="2013-05-20T07:45:00Z"/>
          <w:sz w:val="22"/>
          <w:szCs w:val="22"/>
          <w:rPrChange w:id="638" w:author="Julie Coiro" w:date="2013-05-20T07:45:00Z">
            <w:rPr>
              <w:ins w:id="639" w:author="Julie Coiro" w:date="2013-05-20T07:45:00Z"/>
            </w:rPr>
          </w:rPrChange>
        </w:rPr>
        <w:pPrChange w:id="640" w:author="Julie Coiro" w:date="2013-05-20T08:35:00Z">
          <w:pPr>
            <w:pStyle w:val="ListParagraph"/>
            <w:numPr>
              <w:numId w:val="25"/>
            </w:numPr>
            <w:ind w:hanging="360"/>
          </w:pPr>
        </w:pPrChange>
      </w:pPr>
      <w:ins w:id="641" w:author="Julie Coiro" w:date="2013-05-20T07:44:00Z">
        <w:r>
          <w:rPr>
            <w:b/>
            <w:sz w:val="22"/>
            <w:szCs w:val="22"/>
          </w:rPr>
          <w:t>Wednesday</w:t>
        </w:r>
        <w:r w:rsidR="005C1450" w:rsidRPr="005C1450">
          <w:rPr>
            <w:b/>
            <w:sz w:val="22"/>
            <w:szCs w:val="22"/>
            <w:rPrChange w:id="642" w:author="Julie Coiro" w:date="2013-05-20T07:46:00Z">
              <w:rPr>
                <w:b/>
                <w:i/>
                <w:sz w:val="22"/>
                <w:szCs w:val="22"/>
              </w:rPr>
            </w:rPrChange>
          </w:rPr>
          <w:t xml:space="preserve"> Keynote</w:t>
        </w:r>
        <w:r w:rsidR="005C1450" w:rsidRPr="005C1450">
          <w:rPr>
            <w:sz w:val="22"/>
            <w:szCs w:val="22"/>
            <w:rPrChange w:id="643" w:author="Julie Coiro" w:date="2013-05-20T07:45:00Z">
              <w:rPr>
                <w:i/>
              </w:rPr>
            </w:rPrChange>
          </w:rPr>
          <w:t xml:space="preserve">: Digital Authorship and Making as Learning (Renee Hobbs) </w:t>
        </w:r>
      </w:ins>
    </w:p>
    <w:p w:rsidR="00000000" w:rsidRDefault="007767E5">
      <w:pPr>
        <w:ind w:left="360"/>
        <w:rPr>
          <w:ins w:id="644" w:author="Julie Coiro" w:date="2013-05-20T07:45:00Z"/>
          <w:sz w:val="22"/>
          <w:szCs w:val="22"/>
        </w:rPr>
        <w:pPrChange w:id="645" w:author="Julie Coiro" w:date="2013-05-20T08:35:00Z">
          <w:pPr/>
        </w:pPrChange>
      </w:pPr>
      <w:ins w:id="646" w:author="Julie Coiro" w:date="2013-05-20T07:45:00Z">
        <w:r w:rsidRPr="00504254">
          <w:rPr>
            <w:sz w:val="22"/>
            <w:szCs w:val="22"/>
          </w:rPr>
          <w:t>Digging Deeper: Exploring Creative Synthesis and Production (Hiller Spires and Rhys Daunic)</w:t>
        </w:r>
      </w:ins>
    </w:p>
    <w:p w:rsidR="00000000" w:rsidRDefault="005C1450">
      <w:pPr>
        <w:numPr>
          <w:ilvl w:val="0"/>
          <w:numId w:val="25"/>
          <w:ins w:id="647" w:author="Julie Coiro" w:date="2013-05-20T07:45:00Z"/>
        </w:numPr>
        <w:rPr>
          <w:del w:id="648" w:author="Julie Coiro" w:date="2013-05-20T07:41:00Z"/>
          <w:sz w:val="22"/>
          <w:szCs w:val="22"/>
          <w:rPrChange w:id="649" w:author="Julie Coiro" w:date="2013-05-20T07:45:00Z">
            <w:rPr>
              <w:del w:id="650" w:author="Julie Coiro" w:date="2013-05-20T07:41:00Z"/>
              <w:szCs w:val="22"/>
            </w:rPr>
          </w:rPrChange>
        </w:rPr>
        <w:pPrChange w:id="651" w:author="Julie Coiro" w:date="2013-05-20T08:35:00Z">
          <w:pPr>
            <w:numPr>
              <w:ilvl w:val="2"/>
              <w:numId w:val="6"/>
            </w:numPr>
            <w:ind w:left="1440" w:hanging="360"/>
          </w:pPr>
        </w:pPrChange>
      </w:pPr>
      <w:del w:id="652" w:author="Julie Coiro" w:date="2013-05-20T07:41:00Z">
        <w:r w:rsidRPr="005C1450">
          <w:rPr>
            <w:sz w:val="22"/>
            <w:szCs w:val="22"/>
            <w:rPrChange w:id="653" w:author="Julie Coiro" w:date="2013-05-20T07:45:00Z">
              <w:rPr>
                <w:i/>
                <w:szCs w:val="22"/>
              </w:rPr>
            </w:rPrChange>
          </w:rPr>
          <w:delText>The role of print, visual, sound, and digital media in the lives of children and adolescents</w:delText>
        </w:r>
      </w:del>
    </w:p>
    <w:p w:rsidR="00000000" w:rsidRDefault="005C1450">
      <w:pPr>
        <w:rPr>
          <w:del w:id="654" w:author="Julie Coiro" w:date="2013-05-20T07:41:00Z"/>
          <w:rPrChange w:id="655" w:author="Renee Hobbs" w:date="2013-03-19T08:36:00Z">
            <w:rPr>
              <w:del w:id="656" w:author="Julie Coiro" w:date="2013-05-20T07:41:00Z"/>
              <w:szCs w:val="22"/>
            </w:rPr>
          </w:rPrChange>
        </w:rPr>
        <w:pPrChange w:id="657" w:author="Julie Coiro" w:date="2013-05-20T08:35:00Z">
          <w:pPr>
            <w:numPr>
              <w:numId w:val="6"/>
            </w:numPr>
            <w:ind w:left="720" w:hanging="360"/>
          </w:pPr>
        </w:pPrChange>
      </w:pPr>
      <w:del w:id="658" w:author="Julie Coiro" w:date="2013-05-20T07:41:00Z">
        <w:r w:rsidRPr="005C1450">
          <w:rPr>
            <w:rPrChange w:id="659" w:author="Renee Hobbs" w:date="2013-03-19T08:36:00Z">
              <w:rPr>
                <w:i/>
                <w:szCs w:val="22"/>
              </w:rPr>
            </w:rPrChange>
          </w:rPr>
          <w:delText>Defining digital literacy across the grade levels and across the curriculum</w:delText>
        </w:r>
      </w:del>
    </w:p>
    <w:p w:rsidR="00000000" w:rsidRDefault="005C1450">
      <w:pPr>
        <w:rPr>
          <w:del w:id="660" w:author="Julie Coiro" w:date="2013-05-20T07:37:00Z"/>
          <w:rPrChange w:id="661" w:author="Renee Hobbs" w:date="2013-03-19T08:36:00Z">
            <w:rPr>
              <w:del w:id="662" w:author="Julie Coiro" w:date="2013-05-20T07:37:00Z"/>
              <w:szCs w:val="22"/>
            </w:rPr>
          </w:rPrChange>
        </w:rPr>
        <w:pPrChange w:id="663" w:author="Julie Coiro" w:date="2013-05-20T08:35:00Z">
          <w:pPr>
            <w:numPr>
              <w:numId w:val="6"/>
            </w:numPr>
            <w:ind w:left="720" w:hanging="360"/>
          </w:pPr>
        </w:pPrChange>
      </w:pPr>
      <w:del w:id="664" w:author="Julie Coiro" w:date="2013-05-20T07:37:00Z">
        <w:r w:rsidRPr="005C1450">
          <w:rPr>
            <w:rPrChange w:id="665" w:author="Renee Hobbs" w:date="2013-03-19T08:36:00Z">
              <w:rPr>
                <w:i/>
                <w:szCs w:val="22"/>
              </w:rPr>
            </w:rPrChange>
          </w:rPr>
          <w:delText>Online reading comprehension and collaborative inquiry</w:delText>
        </w:r>
      </w:del>
    </w:p>
    <w:p w:rsidR="00000000" w:rsidRDefault="005C1450">
      <w:pPr>
        <w:rPr>
          <w:ins w:id="666" w:author="Renee Hobbs" w:date="2013-03-09T10:32:00Z"/>
          <w:del w:id="667" w:author="Julie Coiro" w:date="2013-05-20T07:41:00Z"/>
        </w:rPr>
        <w:pPrChange w:id="668" w:author="Julie Coiro" w:date="2013-05-20T08:35:00Z">
          <w:pPr>
            <w:numPr>
              <w:numId w:val="6"/>
            </w:numPr>
            <w:ind w:left="720" w:hanging="360"/>
          </w:pPr>
        </w:pPrChange>
      </w:pPr>
      <w:ins w:id="669" w:author="Renee Hobbs" w:date="2013-03-09T10:32:00Z">
        <w:del w:id="670" w:author="Julie Coiro" w:date="2013-05-20T07:41:00Z">
          <w:r w:rsidRPr="005C1450">
            <w:rPr>
              <w:rPrChange w:id="671" w:author="Renee Hobbs" w:date="2013-03-19T08:36:00Z">
                <w:rPr>
                  <w:i/>
                  <w:sz w:val="22"/>
                  <w:szCs w:val="22"/>
                </w:rPr>
              </w:rPrChange>
            </w:rPr>
            <w:delText>Essential elements of project-based learning with media and technology</w:delText>
          </w:r>
        </w:del>
      </w:ins>
    </w:p>
    <w:p w:rsidR="00000000" w:rsidRDefault="005C1450">
      <w:pPr>
        <w:rPr>
          <w:del w:id="672" w:author="Julie Coiro" w:date="2013-05-20T07:41:00Z"/>
          <w:rPrChange w:id="673" w:author="Renee Hobbs" w:date="2013-03-19T08:36:00Z">
            <w:rPr>
              <w:del w:id="674" w:author="Julie Coiro" w:date="2013-05-20T07:41:00Z"/>
              <w:szCs w:val="22"/>
            </w:rPr>
          </w:rPrChange>
        </w:rPr>
        <w:pPrChange w:id="675" w:author="Julie Coiro" w:date="2013-05-20T08:35:00Z">
          <w:pPr>
            <w:numPr>
              <w:numId w:val="6"/>
            </w:numPr>
            <w:ind w:left="720" w:hanging="360"/>
          </w:pPr>
        </w:pPrChange>
      </w:pPr>
      <w:del w:id="676" w:author="Julie Coiro" w:date="2013-05-20T07:41:00Z">
        <w:r w:rsidRPr="005C1450">
          <w:rPr>
            <w:rPrChange w:id="677" w:author="Renee Hobbs" w:date="2013-03-19T08:36:00Z">
              <w:rPr>
                <w:i/>
                <w:szCs w:val="22"/>
              </w:rPr>
            </w:rPrChange>
          </w:rPr>
          <w:delText>Coding as a literacy competency</w:delText>
        </w:r>
      </w:del>
    </w:p>
    <w:p w:rsidR="00000000" w:rsidRDefault="005C1450">
      <w:pPr>
        <w:rPr>
          <w:ins w:id="678" w:author="Renee Hobbs" w:date="2013-03-09T10:31:00Z"/>
          <w:del w:id="679" w:author="Julie Coiro" w:date="2013-05-20T07:41:00Z"/>
        </w:rPr>
        <w:pPrChange w:id="680" w:author="Julie Coiro" w:date="2013-05-20T08:35:00Z">
          <w:pPr>
            <w:numPr>
              <w:numId w:val="6"/>
            </w:numPr>
            <w:ind w:left="720" w:hanging="360"/>
          </w:pPr>
        </w:pPrChange>
      </w:pPr>
      <w:del w:id="681" w:author="Julie Coiro" w:date="2013-05-20T07:41:00Z">
        <w:r w:rsidRPr="005C1450">
          <w:rPr>
            <w:rPrChange w:id="682" w:author="Renee Hobbs" w:date="2013-03-19T08:36:00Z">
              <w:rPr>
                <w:i/>
                <w:szCs w:val="22"/>
              </w:rPr>
            </w:rPrChange>
          </w:rPr>
          <w:delText>Teaching digital literacy in the home, school and library</w:delText>
        </w:r>
      </w:del>
    </w:p>
    <w:p w:rsidR="00000000" w:rsidRDefault="005C1450">
      <w:pPr>
        <w:rPr>
          <w:del w:id="683" w:author="Julie Coiro" w:date="2013-05-20T07:41:00Z"/>
          <w:rPrChange w:id="684" w:author="Renee Hobbs" w:date="2013-03-19T08:36:00Z">
            <w:rPr>
              <w:del w:id="685" w:author="Julie Coiro" w:date="2013-05-20T07:41:00Z"/>
              <w:szCs w:val="22"/>
            </w:rPr>
          </w:rPrChange>
        </w:rPr>
        <w:pPrChange w:id="686" w:author="Julie Coiro" w:date="2013-05-20T08:35:00Z">
          <w:pPr>
            <w:numPr>
              <w:numId w:val="6"/>
            </w:numPr>
            <w:ind w:left="720" w:hanging="360"/>
          </w:pPr>
        </w:pPrChange>
      </w:pPr>
      <w:ins w:id="687" w:author="Renee Hobbs" w:date="2013-03-09T10:31:00Z">
        <w:del w:id="688" w:author="Julie Coiro" w:date="2013-05-20T07:41:00Z">
          <w:r w:rsidRPr="005C1450">
            <w:rPr>
              <w:rPrChange w:id="689" w:author="Renee Hobbs" w:date="2013-03-19T08:36:00Z">
                <w:rPr>
                  <w:i/>
                  <w:sz w:val="22"/>
                  <w:szCs w:val="22"/>
                </w:rPr>
              </w:rPrChange>
            </w:rPr>
            <w:delText>Copyright, fair use, and digital learning</w:delText>
          </w:r>
        </w:del>
      </w:ins>
    </w:p>
    <w:p w:rsidR="00000000" w:rsidRDefault="005C1450">
      <w:pPr>
        <w:rPr>
          <w:del w:id="690" w:author="Julie Coiro" w:date="2013-05-20T07:41:00Z"/>
          <w:rPrChange w:id="691" w:author="Renee Hobbs" w:date="2013-03-19T08:36:00Z">
            <w:rPr>
              <w:del w:id="692" w:author="Julie Coiro" w:date="2013-05-20T07:41:00Z"/>
              <w:szCs w:val="22"/>
            </w:rPr>
          </w:rPrChange>
        </w:rPr>
        <w:pPrChange w:id="693" w:author="Julie Coiro" w:date="2013-05-20T08:35:00Z">
          <w:pPr>
            <w:numPr>
              <w:numId w:val="6"/>
            </w:numPr>
            <w:ind w:left="720" w:hanging="360"/>
          </w:pPr>
        </w:pPrChange>
      </w:pPr>
      <w:del w:id="694" w:author="Julie Coiro" w:date="2013-05-20T07:41:00Z">
        <w:r w:rsidRPr="005C1450">
          <w:rPr>
            <w:rPrChange w:id="695" w:author="Renee Hobbs" w:date="2013-03-19T08:36:00Z">
              <w:rPr>
                <w:i/>
                <w:szCs w:val="22"/>
              </w:rPr>
            </w:rPrChange>
          </w:rPr>
          <w:delText xml:space="preserve">Media literacy, popular culture and critical thinking </w:delText>
        </w:r>
      </w:del>
    </w:p>
    <w:p w:rsidR="00000000" w:rsidRDefault="005C1450">
      <w:pPr>
        <w:rPr>
          <w:del w:id="696" w:author="Julie Coiro" w:date="2013-05-20T07:41:00Z"/>
          <w:rPrChange w:id="697" w:author="Renee Hobbs" w:date="2013-03-19T08:36:00Z">
            <w:rPr>
              <w:del w:id="698" w:author="Julie Coiro" w:date="2013-05-20T07:41:00Z"/>
              <w:szCs w:val="22"/>
            </w:rPr>
          </w:rPrChange>
        </w:rPr>
        <w:pPrChange w:id="699" w:author="Julie Coiro" w:date="2013-05-20T08:35:00Z">
          <w:pPr>
            <w:numPr>
              <w:numId w:val="6"/>
            </w:numPr>
            <w:ind w:left="720" w:hanging="360"/>
          </w:pPr>
        </w:pPrChange>
      </w:pPr>
      <w:del w:id="700" w:author="Julie Coiro" w:date="2013-05-20T07:41:00Z">
        <w:r w:rsidRPr="005C1450">
          <w:rPr>
            <w:rPrChange w:id="701" w:author="Renee Hobbs" w:date="2013-03-19T08:36:00Z">
              <w:rPr>
                <w:i/>
                <w:szCs w:val="22"/>
              </w:rPr>
            </w:rPrChange>
          </w:rPr>
          <w:delText>Integrating media technology learning activities into existing courses</w:delText>
        </w:r>
      </w:del>
    </w:p>
    <w:p w:rsidR="00000000" w:rsidRDefault="005C1450">
      <w:pPr>
        <w:rPr>
          <w:ins w:id="702" w:author="Renee Hobbs" w:date="2013-03-09T10:32:00Z"/>
          <w:del w:id="703" w:author="Julie Coiro" w:date="2013-05-20T07:41:00Z"/>
        </w:rPr>
        <w:pPrChange w:id="704" w:author="Julie Coiro" w:date="2013-05-20T08:35:00Z">
          <w:pPr>
            <w:numPr>
              <w:numId w:val="6"/>
            </w:numPr>
            <w:ind w:left="720" w:hanging="360"/>
          </w:pPr>
        </w:pPrChange>
      </w:pPr>
      <w:del w:id="705" w:author="Julie Coiro" w:date="2013-05-20T07:41:00Z">
        <w:r w:rsidRPr="005C1450">
          <w:rPr>
            <w:rPrChange w:id="706" w:author="Renee Hobbs" w:date="2013-03-19T08:36:00Z">
              <w:rPr>
                <w:i/>
                <w:szCs w:val="22"/>
              </w:rPr>
            </w:rPrChange>
          </w:rPr>
          <w:delText>Effective design and implementation of online learning</w:delText>
        </w:r>
      </w:del>
    </w:p>
    <w:p w:rsidR="00000000" w:rsidRDefault="005C1450">
      <w:pPr>
        <w:rPr>
          <w:del w:id="707" w:author="Julie Coiro" w:date="2013-05-20T07:41:00Z"/>
          <w:rPrChange w:id="708" w:author="Renee Hobbs" w:date="2013-03-19T08:36:00Z">
            <w:rPr>
              <w:del w:id="709" w:author="Julie Coiro" w:date="2013-05-20T07:41:00Z"/>
              <w:szCs w:val="22"/>
            </w:rPr>
          </w:rPrChange>
        </w:rPr>
        <w:pPrChange w:id="710" w:author="Julie Coiro" w:date="2013-05-20T08:35:00Z">
          <w:pPr>
            <w:numPr>
              <w:numId w:val="6"/>
            </w:numPr>
            <w:ind w:left="720" w:hanging="360"/>
          </w:pPr>
        </w:pPrChange>
      </w:pPr>
      <w:ins w:id="711" w:author="Renee Hobbs" w:date="2013-03-09T10:32:00Z">
        <w:del w:id="712" w:author="Julie Coiro" w:date="2013-05-20T07:41:00Z">
          <w:r w:rsidRPr="005C1450">
            <w:rPr>
              <w:rPrChange w:id="713" w:author="Renee Hobbs" w:date="2013-03-19T08:36:00Z">
                <w:rPr>
                  <w:i/>
                  <w:sz w:val="22"/>
                  <w:szCs w:val="22"/>
                </w:rPr>
              </w:rPrChange>
            </w:rPr>
            <w:delText xml:space="preserve">Promoting faculty collaboration by understanding </w:delText>
          </w:r>
        </w:del>
      </w:ins>
      <w:ins w:id="714" w:author="Renee Hobbs" w:date="2013-03-09T10:33:00Z">
        <w:del w:id="715" w:author="Julie Coiro" w:date="2013-05-20T07:41:00Z">
          <w:r w:rsidRPr="005C1450">
            <w:rPr>
              <w:rPrChange w:id="716" w:author="Renee Hobbs" w:date="2013-03-19T08:36:00Z">
                <w:rPr>
                  <w:i/>
                  <w:sz w:val="22"/>
                  <w:szCs w:val="22"/>
                </w:rPr>
              </w:rPrChange>
            </w:rPr>
            <w:delText>teacher motivations</w:delText>
          </w:r>
        </w:del>
      </w:ins>
    </w:p>
    <w:p w:rsidR="00000000" w:rsidRDefault="005C1450">
      <w:pPr>
        <w:rPr>
          <w:del w:id="717" w:author="Julie Coiro" w:date="2013-05-20T07:41:00Z"/>
          <w:rPrChange w:id="718" w:author="Renee Hobbs" w:date="2013-03-19T08:36:00Z">
            <w:rPr>
              <w:del w:id="719" w:author="Julie Coiro" w:date="2013-05-20T07:41:00Z"/>
              <w:szCs w:val="22"/>
            </w:rPr>
          </w:rPrChange>
        </w:rPr>
        <w:pPrChange w:id="720" w:author="Julie Coiro" w:date="2013-05-20T08:35:00Z">
          <w:pPr>
            <w:numPr>
              <w:numId w:val="6"/>
            </w:numPr>
            <w:ind w:left="720" w:hanging="360"/>
          </w:pPr>
        </w:pPrChange>
      </w:pPr>
      <w:ins w:id="721" w:author="Renee Hobbs" w:date="2013-03-09T10:33:00Z">
        <w:del w:id="722" w:author="Julie Coiro" w:date="2013-05-20T07:41:00Z">
          <w:r w:rsidRPr="005C1450">
            <w:rPr>
              <w:rPrChange w:id="723" w:author="Renee Hobbs" w:date="2013-03-19T08:36:00Z">
                <w:rPr>
                  <w:i/>
                  <w:sz w:val="22"/>
                  <w:szCs w:val="22"/>
                </w:rPr>
              </w:rPrChange>
            </w:rPr>
            <w:delText>Supporting student learning with n</w:delText>
          </w:r>
        </w:del>
      </w:ins>
      <w:del w:id="724" w:author="Julie Coiro" w:date="2013-05-20T07:41:00Z">
        <w:r w:rsidRPr="005C1450">
          <w:rPr>
            <w:rPrChange w:id="725" w:author="Renee Hobbs" w:date="2013-03-19T08:36:00Z">
              <w:rPr>
                <w:i/>
                <w:szCs w:val="22"/>
              </w:rPr>
            </w:rPrChange>
          </w:rPr>
          <w:delText>New forms of authorship, composition, collaboration and sharing</w:delText>
        </w:r>
      </w:del>
    </w:p>
    <w:p w:rsidR="00C51133" w:rsidRPr="00C51133" w:rsidRDefault="00C51133">
      <w:pPr>
        <w:rPr>
          <w:del w:id="726" w:author="Julie Coiro" w:date="2013-05-20T08:12:00Z"/>
          <w:b/>
          <w:rPrChange w:id="727" w:author="Renee Hobbs" w:date="2013-03-19T08:36:00Z">
            <w:rPr>
              <w:del w:id="728" w:author="Julie Coiro" w:date="2013-05-20T08:12:00Z"/>
              <w:b/>
              <w:szCs w:val="22"/>
            </w:rPr>
          </w:rPrChange>
        </w:rPr>
      </w:pPr>
    </w:p>
    <w:p w:rsidR="00000000" w:rsidRDefault="008529D4">
      <w:pPr>
        <w:numPr>
          <w:ins w:id="729" w:author="Julie Coiro" w:date="2013-05-20T08:12:00Z"/>
        </w:numPr>
        <w:rPr>
          <w:ins w:id="730" w:author="Julie Coiro" w:date="2013-05-20T08:10:00Z"/>
          <w:b/>
          <w:bCs/>
          <w:sz w:val="22"/>
          <w:szCs w:val="22"/>
        </w:rPr>
        <w:pPrChange w:id="731" w:author="Julie Coiro" w:date="2013-05-20T08:35:00Z">
          <w:pPr/>
        </w:pPrChange>
      </w:pPr>
    </w:p>
    <w:p w:rsidR="00000000" w:rsidRDefault="005C1450">
      <w:pPr>
        <w:numPr>
          <w:ins w:id="732" w:author="Julie Coiro" w:date="2013-05-20T07:47:00Z"/>
        </w:numPr>
        <w:rPr>
          <w:ins w:id="733" w:author="Julie Coiro" w:date="2013-05-20T07:47:00Z"/>
          <w:b/>
          <w:bCs/>
          <w:sz w:val="22"/>
          <w:szCs w:val="22"/>
          <w:rPrChange w:id="734" w:author="Julie Coiro" w:date="2013-05-20T08:30:00Z">
            <w:rPr>
              <w:ins w:id="735" w:author="Julie Coiro" w:date="2013-05-20T07:47:00Z"/>
              <w:sz w:val="22"/>
              <w:szCs w:val="22"/>
            </w:rPr>
          </w:rPrChange>
        </w:rPr>
        <w:pPrChange w:id="736" w:author="Julie Coiro" w:date="2013-05-20T08:35:00Z">
          <w:pPr/>
        </w:pPrChange>
      </w:pPr>
      <w:r w:rsidRPr="005C1450">
        <w:rPr>
          <w:b/>
          <w:bCs/>
          <w:sz w:val="22"/>
          <w:szCs w:val="22"/>
          <w:rPrChange w:id="737" w:author="Renee Hobbs" w:date="2013-03-19T08:36:00Z">
            <w:rPr>
              <w:b/>
              <w:bCs/>
              <w:i/>
              <w:szCs w:val="22"/>
            </w:rPr>
          </w:rPrChange>
        </w:rPr>
        <w:t>Cool Tool</w:t>
      </w:r>
      <w:ins w:id="738" w:author="Julie Coiro" w:date="2013-05-20T08:00:00Z">
        <w:r w:rsidR="003C0E0A">
          <w:rPr>
            <w:b/>
            <w:bCs/>
            <w:sz w:val="22"/>
            <w:szCs w:val="22"/>
          </w:rPr>
          <w:t xml:space="preserve"> Workshop Sessions</w:t>
        </w:r>
      </w:ins>
      <w:del w:id="739" w:author="Julie Coiro" w:date="2013-05-20T08:00:00Z">
        <w:r w:rsidRPr="005C1450">
          <w:rPr>
            <w:b/>
            <w:bCs/>
            <w:sz w:val="22"/>
            <w:szCs w:val="22"/>
            <w:rPrChange w:id="740" w:author="Renee Hobbs" w:date="2013-03-19T08:36:00Z">
              <w:rPr>
                <w:b/>
                <w:bCs/>
                <w:i/>
                <w:szCs w:val="22"/>
              </w:rPr>
            </w:rPrChange>
          </w:rPr>
          <w:delText>s</w:delText>
        </w:r>
      </w:del>
      <w:r w:rsidRPr="005C1450">
        <w:rPr>
          <w:b/>
          <w:bCs/>
          <w:sz w:val="22"/>
          <w:szCs w:val="22"/>
          <w:rPrChange w:id="741" w:author="Renee Hobbs" w:date="2013-03-19T08:36:00Z">
            <w:rPr>
              <w:b/>
              <w:bCs/>
              <w:i/>
              <w:szCs w:val="22"/>
            </w:rPr>
          </w:rPrChange>
        </w:rPr>
        <w:t xml:space="preserve">. </w:t>
      </w:r>
      <w:r w:rsidRPr="005C1450">
        <w:rPr>
          <w:bCs/>
          <w:sz w:val="22"/>
          <w:szCs w:val="22"/>
          <w:rPrChange w:id="742" w:author="Renee Hobbs" w:date="2013-03-19T08:36:00Z">
            <w:rPr>
              <w:bCs/>
              <w:i/>
              <w:szCs w:val="22"/>
            </w:rPr>
          </w:rPrChange>
        </w:rPr>
        <w:t>G</w:t>
      </w:r>
      <w:r w:rsidRPr="005C1450">
        <w:rPr>
          <w:sz w:val="22"/>
          <w:szCs w:val="22"/>
          <w:rPrChange w:id="743" w:author="Renee Hobbs" w:date="2013-03-19T08:36:00Z">
            <w:rPr>
              <w:i/>
              <w:szCs w:val="22"/>
            </w:rPr>
          </w:rPrChange>
        </w:rPr>
        <w:t xml:space="preserve">et plenty of hands-on learning-by-doing, choosing from a range of </w:t>
      </w:r>
      <w:del w:id="744" w:author="Julie Coiro" w:date="2013-05-20T07:54:00Z">
        <w:r w:rsidRPr="005C1450">
          <w:rPr>
            <w:sz w:val="22"/>
            <w:szCs w:val="22"/>
            <w:rPrChange w:id="745" w:author="Renee Hobbs" w:date="2013-03-19T08:36:00Z">
              <w:rPr>
                <w:i/>
                <w:szCs w:val="22"/>
              </w:rPr>
            </w:rPrChange>
          </w:rPr>
          <w:delText xml:space="preserve">workshops </w:delText>
        </w:r>
      </w:del>
      <w:ins w:id="746" w:author="Julie Coiro" w:date="2013-05-20T07:54:00Z">
        <w:r w:rsidR="00D34E76">
          <w:rPr>
            <w:sz w:val="22"/>
            <w:szCs w:val="22"/>
          </w:rPr>
          <w:t>hands-on workshops</w:t>
        </w:r>
        <w:r w:rsidRPr="005C1450">
          <w:rPr>
            <w:sz w:val="22"/>
            <w:szCs w:val="22"/>
            <w:rPrChange w:id="747" w:author="Renee Hobbs" w:date="2013-03-19T08:36:00Z">
              <w:rPr>
                <w:i/>
                <w:szCs w:val="22"/>
              </w:rPr>
            </w:rPrChange>
          </w:rPr>
          <w:t xml:space="preserve"> </w:t>
        </w:r>
      </w:ins>
      <w:r w:rsidRPr="005C1450">
        <w:rPr>
          <w:sz w:val="22"/>
          <w:szCs w:val="22"/>
          <w:rPrChange w:id="748" w:author="Renee Hobbs" w:date="2013-03-19T08:36:00Z">
            <w:rPr>
              <w:i/>
              <w:szCs w:val="22"/>
            </w:rPr>
          </w:rPrChange>
        </w:rPr>
        <w:t>where you explore technologies</w:t>
      </w:r>
      <w:ins w:id="749" w:author="Julie Coiro" w:date="2013-05-20T07:54:00Z">
        <w:r w:rsidR="00637FDE">
          <w:rPr>
            <w:sz w:val="22"/>
            <w:szCs w:val="22"/>
          </w:rPr>
          <w:t xml:space="preserve"> for learning</w:t>
        </w:r>
      </w:ins>
      <w:ins w:id="750" w:author="Julie Coiro" w:date="2013-05-20T07:46:00Z">
        <w:r w:rsidR="00AB649C">
          <w:rPr>
            <w:sz w:val="22"/>
            <w:szCs w:val="22"/>
          </w:rPr>
          <w:t xml:space="preserve"> including the following: </w:t>
        </w:r>
      </w:ins>
      <w:ins w:id="751" w:author="Julie Coiro" w:date="2013-05-20T08:51:00Z">
        <w:r w:rsidR="00F124B7">
          <w:rPr>
            <w:sz w:val="22"/>
            <w:szCs w:val="22"/>
          </w:rPr>
          <w:br/>
        </w:r>
      </w:ins>
    </w:p>
    <w:tbl>
      <w:tblPr>
        <w:tblStyle w:val="TableGrid"/>
        <w:tblW w:w="0" w:type="auto"/>
        <w:tblInd w:w="648" w:type="dxa"/>
        <w:tblLook w:val="00BF"/>
        <w:tblPrChange w:id="752" w:author="Julie Coiro" w:date="2013-05-20T07:52:00Z">
          <w:tblPr>
            <w:tblStyle w:val="TableGrid"/>
            <w:tblW w:w="0" w:type="auto"/>
            <w:tblLook w:val="00BF"/>
          </w:tblPr>
        </w:tblPrChange>
      </w:tblPr>
      <w:tblGrid>
        <w:gridCol w:w="3960"/>
        <w:gridCol w:w="4410"/>
        <w:tblGridChange w:id="753">
          <w:tblGrid>
            <w:gridCol w:w="5076"/>
            <w:gridCol w:w="5076"/>
          </w:tblGrid>
        </w:tblGridChange>
      </w:tblGrid>
      <w:tr w:rsidR="00102E2F">
        <w:tc>
          <w:tcPr>
            <w:tcW w:w="3960" w:type="dxa"/>
            <w:tcPrChange w:id="754" w:author="Julie Coiro" w:date="2013-05-20T07:52:00Z">
              <w:tcPr>
                <w:tcW w:w="5076" w:type="dxa"/>
              </w:tcPr>
            </w:tcPrChange>
          </w:tcPr>
          <w:p w:rsidR="00000000" w:rsidRDefault="005C1450">
            <w:pPr>
              <w:numPr>
                <w:ins w:id="755" w:author="Julie Coiro" w:date="2013-05-20T07:49:00Z"/>
              </w:numPr>
              <w:rPr>
                <w:ins w:id="756" w:author="Julie Coiro" w:date="2013-05-20T07:49:00Z"/>
                <w:rFonts w:ascii="Times New Roman" w:hAnsi="Times New Roman"/>
                <w:b/>
                <w:sz w:val="22"/>
                <w:szCs w:val="22"/>
                <w:rPrChange w:id="757" w:author="Julie Coiro" w:date="2013-05-20T08:02:00Z">
                  <w:rPr>
                    <w:ins w:id="758" w:author="Julie Coiro" w:date="2013-05-20T07:49:00Z"/>
                    <w:sz w:val="22"/>
                    <w:szCs w:val="22"/>
                  </w:rPr>
                </w:rPrChange>
              </w:rPr>
              <w:pPrChange w:id="759" w:author="Julie Coiro" w:date="2013-05-20T08:35:00Z">
                <w:pPr>
                  <w:pStyle w:val="ListParagraph"/>
                  <w:numPr>
                    <w:numId w:val="6"/>
                  </w:numPr>
                  <w:ind w:left="180" w:hanging="180"/>
                </w:pPr>
              </w:pPrChange>
            </w:pPr>
            <w:ins w:id="760" w:author="Julie Coiro" w:date="2013-05-20T07:49:00Z">
              <w:r w:rsidRPr="005C1450">
                <w:rPr>
                  <w:rFonts w:ascii="Times New Roman" w:eastAsiaTheme="minorEastAsia" w:hAnsi="Times New Roman" w:cs="Times New Roman"/>
                  <w:b/>
                  <w:sz w:val="22"/>
                  <w:szCs w:val="22"/>
                  <w:rPrChange w:id="761" w:author="Julie Coiro" w:date="2013-05-20T08:02:00Z">
                    <w:rPr>
                      <w:i/>
                      <w:sz w:val="22"/>
                      <w:szCs w:val="22"/>
                    </w:rPr>
                  </w:rPrChange>
                </w:rPr>
                <w:t>Monday</w:t>
              </w:r>
            </w:ins>
          </w:p>
          <w:p w:rsidR="00000000" w:rsidRDefault="005C1450">
            <w:pPr>
              <w:pStyle w:val="ListParagraph"/>
              <w:numPr>
                <w:ilvl w:val="0"/>
                <w:numId w:val="6"/>
              </w:numPr>
              <w:spacing w:after="0"/>
              <w:ind w:left="540"/>
              <w:rPr>
                <w:rFonts w:ascii="Times New Roman" w:hAnsi="Times New Roman"/>
                <w:sz w:val="22"/>
                <w:szCs w:val="22"/>
                <w:rPrChange w:id="762" w:author="Julie Coiro" w:date="2013-05-20T08:02:00Z">
                  <w:rPr>
                    <w:sz w:val="22"/>
                    <w:szCs w:val="22"/>
                  </w:rPr>
                </w:rPrChange>
              </w:rPr>
              <w:pPrChange w:id="763" w:author="Julie Coiro" w:date="2013-05-20T08:35:00Z">
                <w:pPr>
                  <w:pStyle w:val="ListParagraph"/>
                  <w:numPr>
                    <w:numId w:val="6"/>
                  </w:numPr>
                  <w:ind w:left="540" w:hanging="360"/>
                </w:pPr>
              </w:pPrChange>
            </w:pPr>
            <w:r w:rsidRPr="005C1450">
              <w:rPr>
                <w:rFonts w:ascii="Times New Roman" w:hAnsi="Times New Roman"/>
                <w:sz w:val="22"/>
                <w:szCs w:val="22"/>
                <w:rPrChange w:id="764" w:author="Julie Coiro" w:date="2013-05-20T08:02:00Z">
                  <w:rPr>
                    <w:i/>
                    <w:sz w:val="22"/>
                    <w:szCs w:val="22"/>
                  </w:rPr>
                </w:rPrChange>
              </w:rPr>
              <w:t>Online discussion spaces</w:t>
            </w:r>
          </w:p>
          <w:p w:rsidR="00000000" w:rsidRDefault="005C1450">
            <w:pPr>
              <w:pStyle w:val="ListParagraph"/>
              <w:numPr>
                <w:ilvl w:val="0"/>
                <w:numId w:val="6"/>
              </w:numPr>
              <w:spacing w:after="0"/>
              <w:ind w:left="540"/>
              <w:rPr>
                <w:rFonts w:ascii="Times New Roman" w:hAnsi="Times New Roman"/>
                <w:sz w:val="22"/>
                <w:szCs w:val="22"/>
                <w:rPrChange w:id="765" w:author="Julie Coiro" w:date="2013-05-20T08:02:00Z">
                  <w:rPr>
                    <w:sz w:val="22"/>
                    <w:szCs w:val="22"/>
                  </w:rPr>
                </w:rPrChange>
              </w:rPr>
              <w:pPrChange w:id="766" w:author="Julie Coiro" w:date="2013-05-20T08:35:00Z">
                <w:pPr>
                  <w:pStyle w:val="ListParagraph"/>
                  <w:numPr>
                    <w:numId w:val="6"/>
                  </w:numPr>
                  <w:ind w:left="540" w:hanging="360"/>
                </w:pPr>
              </w:pPrChange>
            </w:pPr>
            <w:r w:rsidRPr="005C1450">
              <w:rPr>
                <w:rFonts w:ascii="Times New Roman" w:hAnsi="Times New Roman"/>
                <w:sz w:val="22"/>
                <w:szCs w:val="22"/>
                <w:rPrChange w:id="767" w:author="Julie Coiro" w:date="2013-05-20T08:02:00Z">
                  <w:rPr>
                    <w:i/>
                    <w:sz w:val="22"/>
                    <w:szCs w:val="22"/>
                  </w:rPr>
                </w:rPrChange>
              </w:rPr>
              <w:t>Wonderopolis and Evernote</w:t>
            </w:r>
          </w:p>
          <w:p w:rsidR="00000000" w:rsidRDefault="005C1450">
            <w:pPr>
              <w:pStyle w:val="ListParagraph"/>
              <w:numPr>
                <w:ilvl w:val="0"/>
                <w:numId w:val="6"/>
              </w:numPr>
              <w:spacing w:after="0"/>
              <w:ind w:left="540"/>
              <w:rPr>
                <w:rFonts w:ascii="Times New Roman" w:hAnsi="Times New Roman"/>
                <w:sz w:val="22"/>
                <w:szCs w:val="22"/>
                <w:rPrChange w:id="768" w:author="Julie Coiro" w:date="2013-05-20T08:02:00Z">
                  <w:rPr>
                    <w:sz w:val="22"/>
                    <w:szCs w:val="22"/>
                  </w:rPr>
                </w:rPrChange>
              </w:rPr>
              <w:pPrChange w:id="769" w:author="Julie Coiro" w:date="2013-05-20T08:35:00Z">
                <w:pPr>
                  <w:pStyle w:val="ListParagraph"/>
                  <w:numPr>
                    <w:numId w:val="6"/>
                  </w:numPr>
                  <w:ind w:left="540" w:hanging="360"/>
                </w:pPr>
              </w:pPrChange>
            </w:pPr>
            <w:r w:rsidRPr="005C1450">
              <w:rPr>
                <w:rFonts w:ascii="Times New Roman" w:hAnsi="Times New Roman"/>
                <w:sz w:val="22"/>
                <w:szCs w:val="22"/>
                <w:rPrChange w:id="770" w:author="Julie Coiro" w:date="2013-05-20T08:02:00Z">
                  <w:rPr>
                    <w:i/>
                    <w:sz w:val="22"/>
                    <w:szCs w:val="22"/>
                  </w:rPr>
                </w:rPrChange>
              </w:rPr>
              <w:t>Google Drive</w:t>
            </w:r>
          </w:p>
          <w:p w:rsidR="00000000" w:rsidRDefault="005C1450">
            <w:pPr>
              <w:pStyle w:val="ListParagraph"/>
              <w:numPr>
                <w:ilvl w:val="0"/>
                <w:numId w:val="6"/>
              </w:numPr>
              <w:spacing w:after="0"/>
              <w:ind w:left="540"/>
              <w:rPr>
                <w:del w:id="771" w:author="Unknown"/>
                <w:rFonts w:ascii="Times New Roman" w:hAnsi="Times New Roman"/>
                <w:sz w:val="22"/>
                <w:szCs w:val="22"/>
                <w:rPrChange w:id="772" w:author="Julie Coiro" w:date="2013-05-20T08:02:00Z">
                  <w:rPr>
                    <w:del w:id="773" w:author="Unknown"/>
                    <w:sz w:val="22"/>
                    <w:szCs w:val="22"/>
                  </w:rPr>
                </w:rPrChange>
              </w:rPr>
              <w:pPrChange w:id="774" w:author="Julie Coiro" w:date="2013-05-20T08:35:00Z">
                <w:pPr>
                  <w:pStyle w:val="ListParagraph"/>
                  <w:numPr>
                    <w:numId w:val="6"/>
                  </w:numPr>
                  <w:ind w:left="540" w:hanging="360"/>
                </w:pPr>
              </w:pPrChange>
            </w:pPr>
            <w:r w:rsidRPr="005C1450">
              <w:rPr>
                <w:rFonts w:ascii="Times New Roman" w:hAnsi="Times New Roman"/>
                <w:sz w:val="22"/>
                <w:szCs w:val="22"/>
                <w:rPrChange w:id="775" w:author="Julie Coiro" w:date="2013-05-20T08:02:00Z">
                  <w:rPr>
                    <w:i/>
                    <w:sz w:val="22"/>
                    <w:szCs w:val="22"/>
                  </w:rPr>
                </w:rPrChange>
              </w:rPr>
              <w:t>Polls for Formative Assessment</w:t>
            </w:r>
          </w:p>
          <w:p w:rsidR="00000000" w:rsidRDefault="008529D4">
            <w:pPr>
              <w:pStyle w:val="ListParagraph"/>
              <w:numPr>
                <w:ilvl w:val="0"/>
                <w:numId w:val="6"/>
                <w:ins w:id="776" w:author="Julie Coiro" w:date="2013-05-20T07:49:00Z"/>
              </w:numPr>
              <w:spacing w:after="0"/>
              <w:ind w:left="540"/>
              <w:rPr>
                <w:ins w:id="777" w:author="Julie Coiro" w:date="2013-05-20T07:49:00Z"/>
                <w:rFonts w:ascii="Times New Roman" w:hAnsi="Times New Roman"/>
                <w:sz w:val="22"/>
                <w:szCs w:val="22"/>
                <w:rPrChange w:id="778" w:author="Julie Coiro" w:date="2013-05-20T08:02:00Z">
                  <w:rPr>
                    <w:ins w:id="779" w:author="Julie Coiro" w:date="2013-05-20T07:49:00Z"/>
                    <w:sz w:val="22"/>
                    <w:szCs w:val="22"/>
                  </w:rPr>
                </w:rPrChange>
              </w:rPr>
              <w:pPrChange w:id="780" w:author="Julie Coiro" w:date="2013-05-20T08:35:00Z">
                <w:pPr>
                  <w:pStyle w:val="ListParagraph"/>
                  <w:numPr>
                    <w:numId w:val="6"/>
                  </w:numPr>
                  <w:ind w:left="540" w:hanging="360"/>
                </w:pPr>
              </w:pPrChange>
            </w:pPr>
          </w:p>
          <w:p w:rsidR="00000000" w:rsidRDefault="005C1450">
            <w:pPr>
              <w:pStyle w:val="ListParagraph"/>
              <w:numPr>
                <w:ilvl w:val="0"/>
                <w:numId w:val="6"/>
              </w:numPr>
              <w:spacing w:after="0"/>
              <w:ind w:left="540"/>
              <w:rPr>
                <w:ins w:id="781" w:author="Julie Coiro" w:date="2013-05-20T07:49:00Z"/>
                <w:rFonts w:ascii="Times New Roman" w:hAnsi="Times New Roman"/>
                <w:sz w:val="22"/>
                <w:szCs w:val="22"/>
                <w:rPrChange w:id="782" w:author="Julie Coiro" w:date="2013-05-20T08:02:00Z">
                  <w:rPr>
                    <w:ins w:id="783" w:author="Julie Coiro" w:date="2013-05-20T07:49:00Z"/>
                    <w:sz w:val="22"/>
                    <w:szCs w:val="22"/>
                  </w:rPr>
                </w:rPrChange>
              </w:rPr>
              <w:pPrChange w:id="784" w:author="Julie Coiro" w:date="2013-05-20T08:35:00Z">
                <w:pPr>
                  <w:pStyle w:val="ListParagraph"/>
                  <w:numPr>
                    <w:numId w:val="6"/>
                  </w:numPr>
                  <w:ind w:left="540" w:hanging="360"/>
                </w:pPr>
              </w:pPrChange>
            </w:pPr>
            <w:r w:rsidRPr="005C1450">
              <w:rPr>
                <w:rFonts w:ascii="Times New Roman" w:hAnsi="Times New Roman"/>
                <w:sz w:val="22"/>
                <w:szCs w:val="22"/>
                <w:rPrChange w:id="785" w:author="Julie Coiro" w:date="2013-05-20T08:02:00Z">
                  <w:rPr>
                    <w:i/>
                  </w:rPr>
                </w:rPrChange>
              </w:rPr>
              <w:t xml:space="preserve">Screencasting </w:t>
            </w:r>
          </w:p>
          <w:p w:rsidR="00000000" w:rsidRDefault="005C1450">
            <w:pPr>
              <w:numPr>
                <w:ins w:id="786" w:author="Julie Coiro" w:date="2013-05-20T07:49:00Z"/>
              </w:numPr>
              <w:rPr>
                <w:ins w:id="787" w:author="Julie Coiro" w:date="2013-05-20T07:49:00Z"/>
                <w:rFonts w:ascii="Times New Roman" w:hAnsi="Times New Roman"/>
                <w:b/>
                <w:sz w:val="22"/>
                <w:szCs w:val="22"/>
                <w:rPrChange w:id="788" w:author="Julie Coiro" w:date="2013-05-20T08:02:00Z">
                  <w:rPr>
                    <w:ins w:id="789" w:author="Julie Coiro" w:date="2013-05-20T07:49:00Z"/>
                    <w:rFonts w:ascii="Times New Roman" w:eastAsiaTheme="minorEastAsia" w:hAnsi="Times New Roman" w:cs="Times New Roman"/>
                    <w:sz w:val="22"/>
                    <w:szCs w:val="22"/>
                  </w:rPr>
                </w:rPrChange>
              </w:rPr>
              <w:pPrChange w:id="790" w:author="Julie Coiro" w:date="2013-05-20T08:35:00Z">
                <w:pPr/>
              </w:pPrChange>
            </w:pPr>
            <w:ins w:id="791" w:author="Julie Coiro" w:date="2013-05-20T07:49:00Z">
              <w:r w:rsidRPr="005C1450">
                <w:rPr>
                  <w:b/>
                  <w:sz w:val="22"/>
                  <w:szCs w:val="22"/>
                  <w:rPrChange w:id="792" w:author="Julie Coiro" w:date="2013-05-20T08:02:00Z">
                    <w:rPr>
                      <w:i/>
                      <w:sz w:val="22"/>
                      <w:szCs w:val="22"/>
                    </w:rPr>
                  </w:rPrChange>
                </w:rPr>
                <w:t xml:space="preserve">Tuesday </w:t>
              </w:r>
            </w:ins>
          </w:p>
          <w:p w:rsidR="00000000" w:rsidRDefault="005C1450">
            <w:pPr>
              <w:pStyle w:val="ListParagraph"/>
              <w:numPr>
                <w:ilvl w:val="0"/>
                <w:numId w:val="26"/>
                <w:ins w:id="793" w:author="Julie Coiro" w:date="2013-05-20T07:49:00Z"/>
              </w:numPr>
              <w:spacing w:after="0"/>
              <w:ind w:left="540"/>
              <w:rPr>
                <w:ins w:id="794" w:author="Julie Coiro" w:date="2013-05-20T07:49:00Z"/>
                <w:rFonts w:ascii="Times New Roman" w:hAnsi="Times New Roman"/>
                <w:sz w:val="22"/>
                <w:szCs w:val="22"/>
                <w:rPrChange w:id="795" w:author="Julie Coiro" w:date="2013-05-20T08:02:00Z">
                  <w:rPr>
                    <w:ins w:id="796" w:author="Julie Coiro" w:date="2013-05-20T07:49:00Z"/>
                    <w:sz w:val="22"/>
                    <w:szCs w:val="22"/>
                  </w:rPr>
                </w:rPrChange>
              </w:rPr>
              <w:pPrChange w:id="797" w:author="Julie Coiro" w:date="2013-05-20T08:35:00Z">
                <w:pPr>
                  <w:pStyle w:val="ListParagraph"/>
                  <w:numPr>
                    <w:numId w:val="26"/>
                  </w:numPr>
                  <w:ind w:left="540" w:hanging="360"/>
                </w:pPr>
              </w:pPrChange>
            </w:pPr>
            <w:ins w:id="798" w:author="Julie Coiro" w:date="2013-05-20T07:49:00Z">
              <w:r w:rsidRPr="005C1450">
                <w:rPr>
                  <w:rFonts w:ascii="Times New Roman" w:hAnsi="Times New Roman"/>
                  <w:sz w:val="22"/>
                  <w:szCs w:val="22"/>
                  <w:rPrChange w:id="799" w:author="Julie Coiro" w:date="2013-05-20T08:02:00Z">
                    <w:rPr>
                      <w:i/>
                      <w:sz w:val="22"/>
                      <w:szCs w:val="22"/>
                    </w:rPr>
                  </w:rPrChange>
                </w:rPr>
                <w:t>Gooru Online Inquiry Spaces</w:t>
              </w:r>
            </w:ins>
          </w:p>
          <w:p w:rsidR="00000000" w:rsidRDefault="005C1450">
            <w:pPr>
              <w:pStyle w:val="ListParagraph"/>
              <w:numPr>
                <w:ilvl w:val="0"/>
                <w:numId w:val="26"/>
                <w:ins w:id="800" w:author="Julie Coiro" w:date="2013-05-20T07:49:00Z"/>
              </w:numPr>
              <w:spacing w:after="0"/>
              <w:ind w:left="540"/>
              <w:rPr>
                <w:ins w:id="801" w:author="Julie Coiro" w:date="2013-05-20T07:49:00Z"/>
                <w:rFonts w:ascii="Times New Roman" w:hAnsi="Times New Roman"/>
                <w:sz w:val="22"/>
                <w:szCs w:val="22"/>
                <w:rPrChange w:id="802" w:author="Julie Coiro" w:date="2013-05-20T08:02:00Z">
                  <w:rPr>
                    <w:ins w:id="803" w:author="Julie Coiro" w:date="2013-05-20T07:49:00Z"/>
                    <w:sz w:val="22"/>
                    <w:szCs w:val="22"/>
                  </w:rPr>
                </w:rPrChange>
              </w:rPr>
              <w:pPrChange w:id="804" w:author="Julie Coiro" w:date="2013-05-20T08:35:00Z">
                <w:pPr>
                  <w:pStyle w:val="ListParagraph"/>
                  <w:numPr>
                    <w:numId w:val="26"/>
                  </w:numPr>
                  <w:ind w:left="540" w:hanging="360"/>
                </w:pPr>
              </w:pPrChange>
            </w:pPr>
            <w:ins w:id="805" w:author="Julie Coiro" w:date="2013-05-20T07:49:00Z">
              <w:r w:rsidRPr="005C1450">
                <w:rPr>
                  <w:rFonts w:ascii="Times New Roman" w:hAnsi="Times New Roman"/>
                  <w:sz w:val="22"/>
                  <w:szCs w:val="22"/>
                  <w:rPrChange w:id="806" w:author="Julie Coiro" w:date="2013-05-20T08:02:00Z">
                    <w:rPr>
                      <w:i/>
                      <w:sz w:val="22"/>
                      <w:szCs w:val="22"/>
                    </w:rPr>
                  </w:rPrChange>
                </w:rPr>
                <w:t>iMapBook</w:t>
              </w:r>
            </w:ins>
          </w:p>
          <w:p w:rsidR="00000000" w:rsidRDefault="005C1450">
            <w:pPr>
              <w:pStyle w:val="ListParagraph"/>
              <w:numPr>
                <w:ilvl w:val="0"/>
                <w:numId w:val="26"/>
                <w:ins w:id="807" w:author="Julie Coiro" w:date="2013-05-20T07:50:00Z"/>
              </w:numPr>
              <w:spacing w:after="0"/>
              <w:ind w:left="540"/>
              <w:rPr>
                <w:ins w:id="808" w:author="Julie Coiro" w:date="2013-05-20T07:50:00Z"/>
                <w:rFonts w:ascii="Times New Roman" w:hAnsi="Times New Roman"/>
                <w:sz w:val="22"/>
                <w:szCs w:val="22"/>
                <w:rPrChange w:id="809" w:author="Julie Coiro" w:date="2013-05-20T08:02:00Z">
                  <w:rPr>
                    <w:ins w:id="810" w:author="Julie Coiro" w:date="2013-05-20T07:50:00Z"/>
                    <w:sz w:val="22"/>
                    <w:szCs w:val="22"/>
                  </w:rPr>
                </w:rPrChange>
              </w:rPr>
              <w:pPrChange w:id="811" w:author="Julie Coiro" w:date="2013-05-20T08:35:00Z">
                <w:pPr>
                  <w:pStyle w:val="ListParagraph"/>
                  <w:numPr>
                    <w:numId w:val="26"/>
                  </w:numPr>
                  <w:ind w:left="540" w:hanging="360"/>
                </w:pPr>
              </w:pPrChange>
            </w:pPr>
            <w:ins w:id="812" w:author="Julie Coiro" w:date="2013-05-20T07:50:00Z">
              <w:r w:rsidRPr="005C1450">
                <w:rPr>
                  <w:rFonts w:ascii="Times New Roman" w:hAnsi="Times New Roman"/>
                  <w:sz w:val="22"/>
                  <w:szCs w:val="22"/>
                  <w:rPrChange w:id="813" w:author="Julie Coiro" w:date="2013-05-20T08:02:00Z">
                    <w:rPr>
                      <w:i/>
                      <w:sz w:val="22"/>
                      <w:szCs w:val="22"/>
                    </w:rPr>
                  </w:rPrChange>
                </w:rPr>
                <w:t>iMovie</w:t>
              </w:r>
            </w:ins>
          </w:p>
          <w:p w:rsidR="00976C7D" w:rsidRDefault="005C1450">
            <w:pPr>
              <w:pStyle w:val="ListParagraph"/>
              <w:numPr>
                <w:ilvl w:val="0"/>
                <w:numId w:val="26"/>
                <w:ins w:id="814" w:author="Julie Coiro" w:date="2013-05-20T08:05:00Z"/>
              </w:numPr>
              <w:spacing w:after="0"/>
              <w:ind w:left="540"/>
              <w:rPr>
                <w:ins w:id="815" w:author="Julie Coiro" w:date="2013-06-25T10:51:00Z"/>
                <w:rFonts w:ascii="Times New Roman" w:hAnsi="Times New Roman"/>
                <w:sz w:val="22"/>
                <w:szCs w:val="22"/>
              </w:rPr>
            </w:pPr>
            <w:ins w:id="816" w:author="Julie Coiro" w:date="2013-05-20T07:50:00Z">
              <w:r w:rsidRPr="005C1450">
                <w:rPr>
                  <w:rFonts w:ascii="Times New Roman" w:hAnsi="Times New Roman"/>
                  <w:sz w:val="22"/>
                  <w:szCs w:val="22"/>
                  <w:rPrChange w:id="817" w:author="Julie Coiro" w:date="2013-05-20T08:02:00Z">
                    <w:rPr>
                      <w:rFonts w:ascii="Times New Roman" w:eastAsiaTheme="minorEastAsia" w:hAnsi="Times New Roman" w:cs="Times New Roman"/>
                      <w:i/>
                      <w:sz w:val="22"/>
                      <w:szCs w:val="22"/>
                    </w:rPr>
                  </w:rPrChange>
                </w:rPr>
                <w:t>Goodnotes</w:t>
              </w:r>
            </w:ins>
          </w:p>
          <w:p w:rsidR="00000000" w:rsidRDefault="004701B0">
            <w:pPr>
              <w:pStyle w:val="ListParagraph"/>
              <w:numPr>
                <w:ilvl w:val="0"/>
                <w:numId w:val="26"/>
                <w:ins w:id="818" w:author="Julie Coiro" w:date="2013-06-25T10:51:00Z"/>
              </w:numPr>
              <w:spacing w:after="0"/>
              <w:ind w:left="540"/>
              <w:rPr>
                <w:rFonts w:ascii="Times New Roman" w:hAnsi="Times New Roman"/>
                <w:sz w:val="22"/>
                <w:szCs w:val="22"/>
                <w:rPrChange w:id="819" w:author="Julie Coiro" w:date="2013-05-20T08:06:00Z">
                  <w:rPr>
                    <w:rFonts w:ascii="Times New Roman" w:eastAsiaTheme="minorEastAsia" w:hAnsi="Times New Roman" w:cs="Times New Roman"/>
                  </w:rPr>
                </w:rPrChange>
              </w:rPr>
              <w:pPrChange w:id="820" w:author="Julie Coiro" w:date="2013-05-20T08:35:00Z">
                <w:pPr/>
              </w:pPrChange>
            </w:pPr>
            <w:ins w:id="821" w:author="Julie Coiro" w:date="2013-06-25T10:51:00Z">
              <w:r>
                <w:rPr>
                  <w:rFonts w:ascii="Times New Roman" w:hAnsi="Times New Roman"/>
                  <w:sz w:val="22"/>
                  <w:szCs w:val="22"/>
                </w:rPr>
                <w:t>Remixing with Popcorn Maker, Meograph, and Storify</w:t>
              </w:r>
            </w:ins>
          </w:p>
        </w:tc>
        <w:tc>
          <w:tcPr>
            <w:tcW w:w="4410" w:type="dxa"/>
            <w:tcPrChange w:id="822" w:author="Julie Coiro" w:date="2013-05-20T07:52:00Z">
              <w:tcPr>
                <w:tcW w:w="5076" w:type="dxa"/>
              </w:tcPr>
            </w:tcPrChange>
          </w:tcPr>
          <w:p w:rsidR="00C51133" w:rsidRPr="00C51133" w:rsidRDefault="005C1450">
            <w:pPr>
              <w:rPr>
                <w:ins w:id="823" w:author="Julie Coiro" w:date="2013-05-20T07:50:00Z"/>
                <w:rFonts w:ascii="Times New Roman" w:hAnsi="Times New Roman"/>
                <w:b/>
                <w:sz w:val="22"/>
                <w:szCs w:val="22"/>
                <w:rPrChange w:id="824" w:author="Julie Coiro" w:date="2013-05-20T08:02:00Z">
                  <w:rPr>
                    <w:ins w:id="825" w:author="Julie Coiro" w:date="2013-05-20T07:50:00Z"/>
                    <w:rFonts w:ascii="Times New Roman" w:eastAsiaTheme="minorEastAsia" w:hAnsi="Times New Roman" w:cs="Times New Roman"/>
                    <w:sz w:val="22"/>
                    <w:szCs w:val="22"/>
                  </w:rPr>
                </w:rPrChange>
              </w:rPr>
            </w:pPr>
            <w:ins w:id="826" w:author="Julie Coiro" w:date="2013-05-20T07:50:00Z">
              <w:r w:rsidRPr="005C1450">
                <w:rPr>
                  <w:b/>
                  <w:sz w:val="22"/>
                  <w:szCs w:val="22"/>
                  <w:rPrChange w:id="827" w:author="Julie Coiro" w:date="2013-05-20T08:02:00Z">
                    <w:rPr>
                      <w:i/>
                      <w:sz w:val="22"/>
                      <w:szCs w:val="22"/>
                    </w:rPr>
                  </w:rPrChange>
                </w:rPr>
                <w:t>Wednesday</w:t>
              </w:r>
            </w:ins>
          </w:p>
          <w:p w:rsidR="00000000" w:rsidRDefault="005C1450">
            <w:pPr>
              <w:pStyle w:val="ListParagraph"/>
              <w:numPr>
                <w:ilvl w:val="0"/>
                <w:numId w:val="27"/>
                <w:ins w:id="828" w:author="Julie Coiro" w:date="2013-05-20T07:50:00Z"/>
              </w:numPr>
              <w:spacing w:after="0"/>
              <w:rPr>
                <w:ins w:id="829" w:author="Julie Coiro" w:date="2013-05-20T07:50:00Z"/>
                <w:rFonts w:ascii="Times New Roman" w:hAnsi="Times New Roman"/>
                <w:sz w:val="22"/>
                <w:szCs w:val="22"/>
                <w:rPrChange w:id="830" w:author="Julie Coiro" w:date="2013-05-20T08:02:00Z">
                  <w:rPr>
                    <w:ins w:id="831" w:author="Julie Coiro" w:date="2013-05-20T07:50:00Z"/>
                    <w:sz w:val="22"/>
                    <w:szCs w:val="22"/>
                  </w:rPr>
                </w:rPrChange>
              </w:rPr>
              <w:pPrChange w:id="832" w:author="Julie Coiro" w:date="2013-05-20T08:35:00Z">
                <w:pPr>
                  <w:pStyle w:val="ListParagraph"/>
                  <w:numPr>
                    <w:numId w:val="27"/>
                  </w:numPr>
                  <w:ind w:hanging="360"/>
                </w:pPr>
              </w:pPrChange>
            </w:pPr>
            <w:ins w:id="833" w:author="Julie Coiro" w:date="2013-05-20T07:50:00Z">
              <w:r w:rsidRPr="005C1450">
                <w:rPr>
                  <w:rFonts w:ascii="Times New Roman" w:hAnsi="Times New Roman"/>
                  <w:sz w:val="22"/>
                  <w:szCs w:val="22"/>
                  <w:rPrChange w:id="834" w:author="Julie Coiro" w:date="2013-05-20T08:02:00Z">
                    <w:rPr>
                      <w:rFonts w:ascii="Times New Roman" w:eastAsiaTheme="minorEastAsia" w:hAnsi="Times New Roman" w:cs="Times New Roman"/>
                      <w:i/>
                      <w:sz w:val="22"/>
                      <w:szCs w:val="22"/>
                    </w:rPr>
                  </w:rPrChange>
                </w:rPr>
                <w:t>Storybird and Digital Storytelling</w:t>
              </w:r>
            </w:ins>
          </w:p>
          <w:p w:rsidR="00000000" w:rsidRDefault="005C1450">
            <w:pPr>
              <w:pStyle w:val="ListParagraph"/>
              <w:numPr>
                <w:ilvl w:val="0"/>
                <w:numId w:val="27"/>
                <w:ins w:id="835" w:author="Julie Coiro" w:date="2013-05-20T07:50:00Z"/>
              </w:numPr>
              <w:spacing w:after="0"/>
              <w:rPr>
                <w:ins w:id="836" w:author="Julie Coiro" w:date="2013-05-20T07:50:00Z"/>
                <w:rFonts w:ascii="Times New Roman" w:hAnsi="Times New Roman"/>
                <w:sz w:val="22"/>
                <w:szCs w:val="22"/>
                <w:rPrChange w:id="837" w:author="Julie Coiro" w:date="2013-05-20T08:02:00Z">
                  <w:rPr>
                    <w:ins w:id="838" w:author="Julie Coiro" w:date="2013-05-20T07:50:00Z"/>
                    <w:sz w:val="22"/>
                    <w:szCs w:val="22"/>
                  </w:rPr>
                </w:rPrChange>
              </w:rPr>
              <w:pPrChange w:id="839" w:author="Julie Coiro" w:date="2013-05-20T08:35:00Z">
                <w:pPr>
                  <w:pStyle w:val="ListParagraph"/>
                  <w:numPr>
                    <w:numId w:val="27"/>
                  </w:numPr>
                  <w:ind w:hanging="360"/>
                </w:pPr>
              </w:pPrChange>
            </w:pPr>
            <w:ins w:id="840" w:author="Julie Coiro" w:date="2013-05-20T07:50:00Z">
              <w:r w:rsidRPr="005C1450">
                <w:rPr>
                  <w:rFonts w:ascii="Times New Roman" w:hAnsi="Times New Roman"/>
                  <w:sz w:val="22"/>
                  <w:szCs w:val="22"/>
                  <w:rPrChange w:id="841" w:author="Julie Coiro" w:date="2013-05-20T08:02:00Z">
                    <w:rPr>
                      <w:rFonts w:ascii="Times New Roman" w:eastAsiaTheme="minorEastAsia" w:hAnsi="Times New Roman" w:cs="Times New Roman"/>
                      <w:i/>
                      <w:sz w:val="22"/>
                      <w:szCs w:val="22"/>
                    </w:rPr>
                  </w:rPrChange>
                </w:rPr>
                <w:t>iCreate SAM software</w:t>
              </w:r>
            </w:ins>
          </w:p>
          <w:p w:rsidR="00000000" w:rsidRDefault="005C1450">
            <w:pPr>
              <w:pStyle w:val="ListParagraph"/>
              <w:numPr>
                <w:ilvl w:val="0"/>
                <w:numId w:val="27"/>
                <w:ins w:id="842" w:author="Julie Coiro" w:date="2013-05-20T07:50:00Z"/>
              </w:numPr>
              <w:spacing w:after="0"/>
              <w:rPr>
                <w:ins w:id="843" w:author="Julie Coiro" w:date="2013-05-20T07:50:00Z"/>
                <w:rFonts w:ascii="Times New Roman" w:hAnsi="Times New Roman"/>
                <w:sz w:val="22"/>
                <w:szCs w:val="22"/>
                <w:rPrChange w:id="844" w:author="Julie Coiro" w:date="2013-05-20T08:02:00Z">
                  <w:rPr>
                    <w:ins w:id="845" w:author="Julie Coiro" w:date="2013-05-20T07:50:00Z"/>
                    <w:sz w:val="22"/>
                    <w:szCs w:val="22"/>
                  </w:rPr>
                </w:rPrChange>
              </w:rPr>
              <w:pPrChange w:id="846" w:author="Julie Coiro" w:date="2013-05-20T08:35:00Z">
                <w:pPr>
                  <w:pStyle w:val="ListParagraph"/>
                  <w:numPr>
                    <w:numId w:val="27"/>
                  </w:numPr>
                  <w:ind w:hanging="360"/>
                </w:pPr>
              </w:pPrChange>
            </w:pPr>
            <w:ins w:id="847" w:author="Julie Coiro" w:date="2013-05-20T07:50:00Z">
              <w:r w:rsidRPr="005C1450">
                <w:rPr>
                  <w:rFonts w:ascii="Times New Roman" w:hAnsi="Times New Roman"/>
                  <w:sz w:val="22"/>
                  <w:szCs w:val="22"/>
                  <w:rPrChange w:id="848" w:author="Julie Coiro" w:date="2013-05-20T08:02:00Z">
                    <w:rPr>
                      <w:rFonts w:ascii="Times New Roman" w:eastAsiaTheme="minorEastAsia" w:hAnsi="Times New Roman" w:cs="Times New Roman"/>
                      <w:i/>
                      <w:sz w:val="22"/>
                      <w:szCs w:val="22"/>
                    </w:rPr>
                  </w:rPrChange>
                </w:rPr>
                <w:t>Animoto</w:t>
              </w:r>
            </w:ins>
          </w:p>
          <w:p w:rsidR="004701B0" w:rsidRDefault="009D776E" w:rsidP="00B67699">
            <w:pPr>
              <w:pStyle w:val="ListParagraph"/>
              <w:numPr>
                <w:ilvl w:val="0"/>
                <w:numId w:val="27"/>
                <w:ins w:id="849" w:author="Julie Coiro" w:date="2013-05-20T12:04:00Z"/>
              </w:numPr>
              <w:spacing w:after="0"/>
              <w:rPr>
                <w:ins w:id="850" w:author="Julie Coiro" w:date="2013-06-25T10:52:00Z"/>
                <w:rFonts w:ascii="Times New Roman" w:hAnsi="Times New Roman"/>
                <w:sz w:val="22"/>
                <w:szCs w:val="22"/>
              </w:rPr>
            </w:pPr>
            <w:ins w:id="851" w:author="Julie Coiro" w:date="2013-05-20T12:04:00Z">
              <w:r>
                <w:rPr>
                  <w:rFonts w:ascii="Times New Roman" w:hAnsi="Times New Roman"/>
                  <w:sz w:val="22"/>
                  <w:szCs w:val="22"/>
                </w:rPr>
                <w:t>Media Literacy and Loilo Note</w:t>
              </w:r>
            </w:ins>
          </w:p>
          <w:p w:rsidR="00000000" w:rsidRDefault="004701B0">
            <w:pPr>
              <w:pStyle w:val="ListParagraph"/>
              <w:numPr>
                <w:ilvl w:val="0"/>
                <w:numId w:val="28"/>
                <w:ins w:id="852" w:author="Julie Coiro" w:date="2013-06-25T10:52:00Z"/>
              </w:numPr>
              <w:spacing w:after="0"/>
              <w:rPr>
                <w:ins w:id="853" w:author="Julie Coiro" w:date="2013-05-20T08:32:00Z"/>
                <w:rFonts w:ascii="Times New Roman" w:hAnsi="Times New Roman"/>
                <w:sz w:val="22"/>
                <w:szCs w:val="22"/>
              </w:rPr>
              <w:pPrChange w:id="854" w:author="Julie Coiro" w:date="2013-05-20T08:35:00Z">
                <w:pPr>
                  <w:pStyle w:val="ListParagraph"/>
                  <w:numPr>
                    <w:numId w:val="27"/>
                  </w:numPr>
                  <w:ind w:hanging="360"/>
                </w:pPr>
              </w:pPrChange>
            </w:pPr>
            <w:ins w:id="855" w:author="Julie Coiro" w:date="2013-06-25T10:52:00Z">
              <w:r w:rsidRPr="00B67699">
                <w:rPr>
                  <w:rFonts w:ascii="Times New Roman" w:hAnsi="Times New Roman"/>
                  <w:sz w:val="22"/>
                  <w:szCs w:val="22"/>
                </w:rPr>
                <w:t xml:space="preserve">Creating Infographics with </w:t>
              </w:r>
              <w:r>
                <w:rPr>
                  <w:rFonts w:ascii="Times New Roman" w:hAnsi="Times New Roman"/>
                  <w:sz w:val="22"/>
                  <w:szCs w:val="22"/>
                </w:rPr>
                <w:t>Infogr.am</w:t>
              </w:r>
            </w:ins>
            <w:ins w:id="856" w:author="Julie Coiro" w:date="2013-05-20T12:04:00Z">
              <w:r w:rsidR="005C1450" w:rsidRPr="005C1450">
                <w:rPr>
                  <w:rFonts w:ascii="Times New Roman" w:hAnsi="Times New Roman"/>
                  <w:sz w:val="22"/>
                  <w:szCs w:val="22"/>
                  <w:rPrChange w:id="857" w:author="Julie Coiro" w:date="2013-06-25T10:52:00Z">
                    <w:rPr>
                      <w:rFonts w:ascii="Times New Roman" w:hAnsi="Times New Roman"/>
                      <w:i/>
                      <w:sz w:val="22"/>
                      <w:szCs w:val="22"/>
                    </w:rPr>
                  </w:rPrChange>
                </w:rPr>
                <w:t xml:space="preserve"> </w:t>
              </w:r>
            </w:ins>
          </w:p>
          <w:p w:rsidR="00000000" w:rsidRDefault="005C1450">
            <w:pPr>
              <w:numPr>
                <w:ins w:id="858" w:author="Julie Coiro" w:date="2013-05-20T08:32:00Z"/>
              </w:numPr>
              <w:rPr>
                <w:ins w:id="859" w:author="Julie Coiro" w:date="2013-05-20T07:51:00Z"/>
                <w:rFonts w:ascii="Times New Roman" w:hAnsi="Times New Roman"/>
                <w:sz w:val="22"/>
                <w:szCs w:val="22"/>
                <w:rPrChange w:id="860" w:author="Julie Coiro" w:date="2013-05-20T08:32:00Z">
                  <w:rPr>
                    <w:ins w:id="861" w:author="Julie Coiro" w:date="2013-05-20T07:51:00Z"/>
                    <w:rFonts w:ascii="Times New Roman" w:eastAsiaTheme="minorEastAsia" w:hAnsi="Times New Roman" w:cs="Times New Roman"/>
                    <w:sz w:val="22"/>
                    <w:szCs w:val="22"/>
                  </w:rPr>
                </w:rPrChange>
              </w:rPr>
              <w:pPrChange w:id="862" w:author="Julie Coiro" w:date="2013-05-20T08:35:00Z">
                <w:pPr/>
              </w:pPrChange>
            </w:pPr>
            <w:ins w:id="863" w:author="Julie Coiro" w:date="2013-05-20T07:51:00Z">
              <w:r w:rsidRPr="005C1450">
                <w:rPr>
                  <w:b/>
                  <w:sz w:val="22"/>
                  <w:szCs w:val="22"/>
                  <w:rPrChange w:id="864" w:author="Julie Coiro" w:date="2013-05-20T08:32:00Z">
                    <w:rPr>
                      <w:i/>
                      <w:sz w:val="22"/>
                      <w:szCs w:val="22"/>
                    </w:rPr>
                  </w:rPrChange>
                </w:rPr>
                <w:t xml:space="preserve">Thursday </w:t>
              </w:r>
            </w:ins>
          </w:p>
          <w:p w:rsidR="00000000" w:rsidRDefault="005C1450">
            <w:pPr>
              <w:pStyle w:val="ListParagraph"/>
              <w:numPr>
                <w:ilvl w:val="0"/>
                <w:numId w:val="28"/>
                <w:ins w:id="865" w:author="Julie Coiro" w:date="2013-05-20T07:51:00Z"/>
              </w:numPr>
              <w:spacing w:after="0"/>
              <w:rPr>
                <w:ins w:id="866" w:author="Julie Coiro" w:date="2013-05-20T07:51:00Z"/>
                <w:rFonts w:ascii="Times New Roman" w:hAnsi="Times New Roman"/>
                <w:sz w:val="22"/>
                <w:szCs w:val="22"/>
                <w:rPrChange w:id="867" w:author="Julie Coiro" w:date="2013-05-20T08:02:00Z">
                  <w:rPr>
                    <w:ins w:id="868" w:author="Julie Coiro" w:date="2013-05-20T07:51:00Z"/>
                    <w:sz w:val="22"/>
                    <w:szCs w:val="22"/>
                  </w:rPr>
                </w:rPrChange>
              </w:rPr>
              <w:pPrChange w:id="869" w:author="Julie Coiro" w:date="2013-05-20T08:35:00Z">
                <w:pPr>
                  <w:pStyle w:val="ListParagraph"/>
                  <w:numPr>
                    <w:numId w:val="28"/>
                  </w:numPr>
                  <w:ind w:hanging="360"/>
                </w:pPr>
              </w:pPrChange>
            </w:pPr>
            <w:ins w:id="870" w:author="Julie Coiro" w:date="2013-05-20T07:51:00Z">
              <w:r w:rsidRPr="005C1450">
                <w:rPr>
                  <w:rFonts w:ascii="Times New Roman" w:hAnsi="Times New Roman"/>
                  <w:sz w:val="22"/>
                  <w:szCs w:val="22"/>
                  <w:rPrChange w:id="871" w:author="Julie Coiro" w:date="2013-05-20T08:02:00Z">
                    <w:rPr>
                      <w:rFonts w:ascii="Times New Roman" w:eastAsiaTheme="minorEastAsia" w:hAnsi="Times New Roman" w:cs="Times New Roman"/>
                      <w:i/>
                      <w:sz w:val="22"/>
                      <w:szCs w:val="22"/>
                    </w:rPr>
                  </w:rPrChange>
                </w:rPr>
                <w:t xml:space="preserve">Celly and Cell Phones for PD </w:t>
              </w:r>
            </w:ins>
          </w:p>
          <w:p w:rsidR="00C51133" w:rsidRDefault="005C1450" w:rsidP="00FD08BE">
            <w:pPr>
              <w:pStyle w:val="ListParagraph"/>
              <w:numPr>
                <w:ilvl w:val="0"/>
                <w:numId w:val="28"/>
                <w:ins w:id="872" w:author="Julie Coiro" w:date="2013-05-20T07:52:00Z"/>
              </w:numPr>
              <w:spacing w:after="0"/>
              <w:rPr>
                <w:ins w:id="873" w:author="Julie Coiro" w:date="2013-05-20T12:04:00Z"/>
                <w:rFonts w:ascii="Times New Roman" w:hAnsi="Times New Roman"/>
                <w:sz w:val="22"/>
                <w:szCs w:val="22"/>
              </w:rPr>
            </w:pPr>
            <w:ins w:id="874" w:author="Julie Coiro" w:date="2013-05-20T07:52:00Z">
              <w:r w:rsidRPr="005C1450">
                <w:rPr>
                  <w:rFonts w:ascii="Times New Roman" w:hAnsi="Times New Roman"/>
                  <w:sz w:val="22"/>
                  <w:szCs w:val="22"/>
                  <w:rPrChange w:id="875" w:author="Julie Coiro" w:date="2013-05-20T08:02:00Z">
                    <w:rPr>
                      <w:rFonts w:ascii="Times New Roman" w:eastAsiaTheme="minorEastAsia" w:hAnsi="Times New Roman" w:cs="Times New Roman"/>
                      <w:i/>
                      <w:sz w:val="22"/>
                      <w:szCs w:val="22"/>
                    </w:rPr>
                  </w:rPrChange>
                </w:rPr>
                <w:t>Symbaloo</w:t>
              </w:r>
            </w:ins>
            <w:ins w:id="876" w:author="Julie Coiro" w:date="2013-05-20T12:02:00Z">
              <w:r w:rsidR="00FD08BE">
                <w:rPr>
                  <w:rFonts w:ascii="Times New Roman" w:hAnsi="Times New Roman"/>
                  <w:sz w:val="22"/>
                  <w:szCs w:val="22"/>
                </w:rPr>
                <w:t xml:space="preserve"> &amp; Personal Learning Environments</w:t>
              </w:r>
            </w:ins>
          </w:p>
          <w:p w:rsidR="00B67699" w:rsidRDefault="004701B0" w:rsidP="00B67699">
            <w:pPr>
              <w:pStyle w:val="ListParagraph"/>
              <w:numPr>
                <w:ilvl w:val="0"/>
                <w:numId w:val="27"/>
                <w:ins w:id="877" w:author="Julie Coiro" w:date="2013-05-20T12:04:00Z"/>
              </w:numPr>
              <w:spacing w:after="0"/>
              <w:rPr>
                <w:ins w:id="878" w:author="Julie Coiro" w:date="2013-06-25T10:52:00Z"/>
                <w:rFonts w:ascii="Times New Roman" w:hAnsi="Times New Roman"/>
                <w:sz w:val="22"/>
                <w:szCs w:val="22"/>
              </w:rPr>
            </w:pPr>
            <w:ins w:id="879" w:author="Julie Coiro" w:date="2013-06-25T10:52:00Z">
              <w:r>
                <w:rPr>
                  <w:rFonts w:ascii="Times New Roman" w:hAnsi="Times New Roman"/>
                  <w:sz w:val="22"/>
                  <w:szCs w:val="22"/>
                </w:rPr>
                <w:t xml:space="preserve">Google Hangout </w:t>
              </w:r>
            </w:ins>
          </w:p>
          <w:p w:rsidR="00000000" w:rsidRDefault="004701B0">
            <w:pPr>
              <w:pStyle w:val="ListParagraph"/>
              <w:numPr>
                <w:ilvl w:val="0"/>
                <w:numId w:val="27"/>
                <w:ins w:id="880" w:author="Julie Coiro" w:date="2013-06-25T10:52:00Z"/>
              </w:numPr>
              <w:spacing w:after="0"/>
              <w:rPr>
                <w:rFonts w:ascii="Times New Roman" w:hAnsi="Times New Roman"/>
                <w:sz w:val="22"/>
                <w:szCs w:val="22"/>
                <w:rPrChange w:id="881" w:author="Julie Coiro" w:date="2013-05-20T12:04:00Z">
                  <w:rPr>
                    <w:rFonts w:ascii="Times New Roman" w:eastAsiaTheme="minorEastAsia" w:hAnsi="Times New Roman" w:cs="Times New Roman"/>
                    <w:sz w:val="22"/>
                    <w:szCs w:val="22"/>
                  </w:rPr>
                </w:rPrChange>
              </w:rPr>
              <w:pPrChange w:id="882" w:author="Julie Coiro" w:date="2013-05-20T08:35:00Z">
                <w:pPr/>
              </w:pPrChange>
            </w:pPr>
            <w:ins w:id="883" w:author="Julie Coiro" w:date="2013-06-25T10:52:00Z">
              <w:r>
                <w:rPr>
                  <w:rFonts w:ascii="Times New Roman" w:hAnsi="Times New Roman"/>
                  <w:sz w:val="22"/>
                  <w:szCs w:val="22"/>
                </w:rPr>
                <w:t xml:space="preserve">CodeAcademy </w:t>
              </w:r>
            </w:ins>
          </w:p>
        </w:tc>
      </w:tr>
    </w:tbl>
    <w:p w:rsidR="00000000" w:rsidRDefault="005C1450">
      <w:pPr>
        <w:numPr>
          <w:ins w:id="884" w:author="Julie Coiro" w:date="2013-05-20T07:46:00Z"/>
        </w:numPr>
        <w:rPr>
          <w:del w:id="885" w:author="Julie Coiro" w:date="2013-05-20T07:52:00Z"/>
          <w:b/>
          <w:bCs/>
          <w:sz w:val="22"/>
          <w:szCs w:val="22"/>
          <w:rPrChange w:id="886" w:author="Julie Coiro" w:date="2013-05-20T07:28:00Z">
            <w:rPr>
              <w:del w:id="887" w:author="Julie Coiro" w:date="2013-05-20T07:52:00Z"/>
              <w:b/>
              <w:szCs w:val="22"/>
            </w:rPr>
          </w:rPrChange>
        </w:rPr>
        <w:pPrChange w:id="888" w:author="Julie Coiro" w:date="2013-05-20T08:35:00Z">
          <w:pPr>
            <w:jc w:val="both"/>
          </w:pPr>
        </w:pPrChange>
      </w:pPr>
      <w:del w:id="889" w:author="Julie Coiro" w:date="2013-05-20T07:52:00Z">
        <w:r w:rsidRPr="005C1450">
          <w:rPr>
            <w:sz w:val="22"/>
            <w:szCs w:val="22"/>
            <w:rPrChange w:id="890" w:author="Renee Hobbs" w:date="2013-03-19T08:36:00Z">
              <w:rPr>
                <w:i/>
                <w:szCs w:val="22"/>
              </w:rPr>
            </w:rPrChange>
          </w:rPr>
          <w:delText xml:space="preserve"> such as blogs, wikis, collaborative writing tools, video production, informational websites, DVD ripping tools, Smart boards, iPads, and personal learning environments (PLE’s) to foster online learning, critical thinking, creativity and engagement.</w:delText>
        </w:r>
        <w:r w:rsidRPr="005C1450">
          <w:rPr>
            <w:b/>
            <w:sz w:val="22"/>
            <w:szCs w:val="22"/>
            <w:rPrChange w:id="891" w:author="Renee Hobbs" w:date="2013-03-19T08:36:00Z">
              <w:rPr>
                <w:b/>
                <w:i/>
                <w:szCs w:val="22"/>
              </w:rPr>
            </w:rPrChange>
          </w:rPr>
          <w:delText xml:space="preserve"> </w:delText>
        </w:r>
      </w:del>
    </w:p>
    <w:p w:rsidR="00000000" w:rsidRDefault="008529D4">
      <w:pPr>
        <w:rPr>
          <w:b/>
          <w:bCs/>
          <w:sz w:val="22"/>
          <w:szCs w:val="22"/>
          <w:rPrChange w:id="892" w:author="Renee Hobbs" w:date="2013-03-19T08:36:00Z">
            <w:rPr>
              <w:b/>
              <w:bCs/>
              <w:szCs w:val="22"/>
            </w:rPr>
          </w:rPrChange>
        </w:rPr>
        <w:pPrChange w:id="893" w:author="Julie Coiro" w:date="2013-05-20T08:35:00Z">
          <w:pPr>
            <w:jc w:val="both"/>
          </w:pPr>
        </w:pPrChange>
      </w:pPr>
    </w:p>
    <w:p w:rsidR="00000000" w:rsidRDefault="005C1450">
      <w:pPr>
        <w:rPr>
          <w:ins w:id="894" w:author="Renee Hobbs" w:date="2013-03-09T10:19:00Z"/>
          <w:del w:id="895" w:author="Julie Coiro" w:date="2013-05-20T08:30:00Z"/>
          <w:sz w:val="22"/>
          <w:szCs w:val="22"/>
          <w:rPrChange w:id="896" w:author="Renee Hobbs" w:date="2013-03-19T08:36:00Z">
            <w:rPr>
              <w:ins w:id="897" w:author="Renee Hobbs" w:date="2013-03-09T10:19:00Z"/>
              <w:del w:id="898" w:author="Julie Coiro" w:date="2013-05-20T08:30:00Z"/>
              <w:szCs w:val="22"/>
            </w:rPr>
          </w:rPrChange>
        </w:rPr>
        <w:pPrChange w:id="899" w:author="Julie Coiro" w:date="2013-05-20T08:35:00Z">
          <w:pPr>
            <w:jc w:val="both"/>
          </w:pPr>
        </w:pPrChange>
      </w:pPr>
      <w:r w:rsidRPr="005C1450">
        <w:rPr>
          <w:b/>
          <w:sz w:val="22"/>
          <w:szCs w:val="22"/>
          <w:rPrChange w:id="900" w:author="Renee Hobbs" w:date="2013-03-19T08:36:00Z">
            <w:rPr>
              <w:b/>
              <w:i/>
              <w:szCs w:val="22"/>
            </w:rPr>
          </w:rPrChange>
        </w:rPr>
        <w:t>Hot Topic</w:t>
      </w:r>
      <w:ins w:id="901" w:author="Julie Coiro" w:date="2013-05-20T07:59:00Z">
        <w:r w:rsidR="003C0E0A">
          <w:rPr>
            <w:b/>
            <w:sz w:val="22"/>
            <w:szCs w:val="22"/>
          </w:rPr>
          <w:t xml:space="preserve"> Roundtable Sessions</w:t>
        </w:r>
      </w:ins>
      <w:del w:id="902" w:author="Julie Coiro" w:date="2013-05-20T07:59:00Z">
        <w:r w:rsidRPr="005C1450">
          <w:rPr>
            <w:b/>
            <w:sz w:val="22"/>
            <w:szCs w:val="22"/>
            <w:rPrChange w:id="903" w:author="Renee Hobbs" w:date="2013-03-19T08:36:00Z">
              <w:rPr>
                <w:b/>
                <w:i/>
                <w:szCs w:val="22"/>
              </w:rPr>
            </w:rPrChange>
          </w:rPr>
          <w:delText>s</w:delText>
        </w:r>
      </w:del>
      <w:r w:rsidRPr="005C1450">
        <w:rPr>
          <w:b/>
          <w:sz w:val="22"/>
          <w:szCs w:val="22"/>
          <w:rPrChange w:id="904" w:author="Renee Hobbs" w:date="2013-03-19T08:36:00Z">
            <w:rPr>
              <w:b/>
              <w:i/>
              <w:szCs w:val="22"/>
            </w:rPr>
          </w:rPrChange>
        </w:rPr>
        <w:t>.</w:t>
      </w:r>
      <w:r w:rsidRPr="005C1450">
        <w:rPr>
          <w:sz w:val="22"/>
          <w:szCs w:val="22"/>
          <w:rPrChange w:id="905" w:author="Renee Hobbs" w:date="2013-03-19T08:36:00Z">
            <w:rPr>
              <w:i/>
              <w:szCs w:val="22"/>
            </w:rPr>
          </w:rPrChange>
        </w:rPr>
        <w:t xml:space="preserve"> Discuss larger issues surrounding the changing nature of literacy in a digital age</w:t>
      </w:r>
      <w:ins w:id="906" w:author="Julie Coiro" w:date="2013-05-20T07:54:00Z">
        <w:r w:rsidR="00637FDE">
          <w:rPr>
            <w:sz w:val="22"/>
            <w:szCs w:val="22"/>
          </w:rPr>
          <w:t xml:space="preserve"> while engaging with classroom teachers, community media makers, and researchers from around the world. </w:t>
        </w:r>
      </w:ins>
      <w:ins w:id="907" w:author="Julie Coiro" w:date="2013-05-20T08:51:00Z">
        <w:r w:rsidR="00F124B7">
          <w:rPr>
            <w:sz w:val="22"/>
            <w:szCs w:val="22"/>
          </w:rPr>
          <w:br/>
        </w:r>
      </w:ins>
      <w:del w:id="908" w:author="Julie Coiro" w:date="2013-05-20T07:55:00Z">
        <w:r w:rsidRPr="005C1450">
          <w:rPr>
            <w:sz w:val="22"/>
            <w:szCs w:val="22"/>
            <w:rPrChange w:id="909" w:author="Renee Hobbs" w:date="2013-03-19T08:36:00Z">
              <w:rPr>
                <w:i/>
                <w:szCs w:val="22"/>
              </w:rPr>
            </w:rPrChange>
          </w:rPr>
          <w:delText>, including such topics as the changing nature of publishing; the challenges of online inquiry in the classroom; the rise of ed tech entrepreneurship; marketing technology to children; using technology to support literacy in K-12 classrooms; the decline of reading in the higher education curriculum; intellectual property, fair use, and digital learning; privacy issues in libraries and K-12 education; and organizational, financial and structural issues that affect approaches to collaboration between teachers, librarians and educational technology specialists.</w:delText>
        </w:r>
      </w:del>
    </w:p>
    <w:p w:rsidR="00C51133" w:rsidRDefault="00C51133">
      <w:pPr>
        <w:rPr>
          <w:ins w:id="910" w:author="Julie Coiro" w:date="2013-05-20T08:00:00Z"/>
          <w:sz w:val="22"/>
          <w:szCs w:val="22"/>
        </w:rPr>
      </w:pPr>
    </w:p>
    <w:tbl>
      <w:tblPr>
        <w:tblStyle w:val="TableGrid"/>
        <w:tblW w:w="0" w:type="auto"/>
        <w:tblInd w:w="648" w:type="dxa"/>
        <w:tblLook w:val="00BF"/>
      </w:tblPr>
      <w:tblGrid>
        <w:gridCol w:w="3960"/>
        <w:gridCol w:w="4410"/>
      </w:tblGrid>
      <w:tr w:rsidR="009901EF">
        <w:trPr>
          <w:ins w:id="911" w:author="Julie Coiro" w:date="2013-05-20T08:00:00Z"/>
        </w:trPr>
        <w:tc>
          <w:tcPr>
            <w:tcW w:w="3960" w:type="dxa"/>
          </w:tcPr>
          <w:p w:rsidR="00000000" w:rsidRDefault="005C1450">
            <w:pPr>
              <w:numPr>
                <w:ins w:id="912" w:author="Julie Coiro" w:date="2013-05-20T08:00:00Z"/>
              </w:numPr>
              <w:rPr>
                <w:ins w:id="913" w:author="Julie Coiro" w:date="2013-05-20T08:06:00Z"/>
                <w:rFonts w:ascii="Times New Roman" w:eastAsiaTheme="minorEastAsia" w:hAnsi="Times New Roman" w:cs="Times New Roman"/>
                <w:b/>
                <w:sz w:val="22"/>
                <w:szCs w:val="22"/>
              </w:rPr>
              <w:pPrChange w:id="914" w:author="Julie Coiro" w:date="2013-05-20T08:35:00Z">
                <w:pPr/>
              </w:pPrChange>
            </w:pPr>
            <w:ins w:id="915" w:author="Julie Coiro" w:date="2013-05-20T08:00:00Z">
              <w:r w:rsidRPr="005C1450">
                <w:rPr>
                  <w:b/>
                  <w:sz w:val="22"/>
                  <w:szCs w:val="22"/>
                  <w:rPrChange w:id="916" w:author="Julie Coiro" w:date="2013-05-20T08:02:00Z">
                    <w:rPr>
                      <w:b/>
                      <w:i/>
                      <w:sz w:val="22"/>
                      <w:szCs w:val="22"/>
                    </w:rPr>
                  </w:rPrChange>
                </w:rPr>
                <w:t xml:space="preserve">Tuesday </w:t>
              </w:r>
            </w:ins>
          </w:p>
          <w:p w:rsidR="00000000" w:rsidRDefault="005C1450">
            <w:pPr>
              <w:numPr>
                <w:ins w:id="917" w:author="Julie Coiro" w:date="2013-05-20T08:06:00Z"/>
              </w:numPr>
              <w:rPr>
                <w:ins w:id="918" w:author="Julie Coiro" w:date="2013-05-20T08:00:00Z"/>
                <w:rFonts w:ascii="Times New Roman" w:hAnsi="Times New Roman"/>
                <w:b/>
                <w:sz w:val="22"/>
                <w:szCs w:val="22"/>
                <w:rPrChange w:id="919" w:author="Julie Coiro" w:date="2013-05-20T08:02:00Z">
                  <w:rPr>
                    <w:ins w:id="920" w:author="Julie Coiro" w:date="2013-05-20T08:00:00Z"/>
                    <w:rFonts w:ascii="Times New Roman" w:eastAsiaTheme="minorEastAsia" w:hAnsi="Times New Roman" w:cs="Times New Roman"/>
                    <w:b/>
                    <w:sz w:val="22"/>
                    <w:szCs w:val="22"/>
                  </w:rPr>
                </w:rPrChange>
              </w:rPr>
              <w:pPrChange w:id="921" w:author="Julie Coiro" w:date="2013-05-20T08:35:00Z">
                <w:pPr/>
              </w:pPrChange>
            </w:pPr>
            <w:ins w:id="922" w:author="Julie Coiro" w:date="2013-05-20T08:01:00Z">
              <w:r w:rsidRPr="005C1450">
                <w:rPr>
                  <w:b/>
                  <w:sz w:val="22"/>
                  <w:szCs w:val="22"/>
                  <w:rPrChange w:id="923" w:author="Julie Coiro" w:date="2013-05-20T08:02:00Z">
                    <w:rPr>
                      <w:b/>
                      <w:i/>
                      <w:sz w:val="22"/>
                      <w:szCs w:val="22"/>
                    </w:rPr>
                  </w:rPrChange>
                </w:rPr>
                <w:t xml:space="preserve">(Inquiry and Online Reading) </w:t>
              </w:r>
            </w:ins>
          </w:p>
          <w:p w:rsidR="00000000" w:rsidRDefault="005C1450">
            <w:pPr>
              <w:pStyle w:val="ListParagraph"/>
              <w:numPr>
                <w:ilvl w:val="0"/>
                <w:numId w:val="26"/>
                <w:ins w:id="924" w:author="Julie Coiro" w:date="2013-05-20T08:00:00Z"/>
              </w:numPr>
              <w:spacing w:after="0"/>
              <w:ind w:left="540"/>
              <w:rPr>
                <w:ins w:id="925" w:author="Julie Coiro" w:date="2013-05-20T08:00:00Z"/>
                <w:rFonts w:ascii="Times New Roman" w:hAnsi="Times New Roman"/>
                <w:sz w:val="22"/>
                <w:szCs w:val="22"/>
                <w:rPrChange w:id="926" w:author="Julie Coiro" w:date="2013-05-20T08:02:00Z">
                  <w:rPr>
                    <w:ins w:id="927" w:author="Julie Coiro" w:date="2013-05-20T08:00:00Z"/>
                    <w:sz w:val="22"/>
                    <w:szCs w:val="22"/>
                  </w:rPr>
                </w:rPrChange>
              </w:rPr>
              <w:pPrChange w:id="928" w:author="Julie Coiro" w:date="2013-05-20T08:35:00Z">
                <w:pPr>
                  <w:pStyle w:val="ListParagraph"/>
                  <w:numPr>
                    <w:numId w:val="26"/>
                  </w:numPr>
                  <w:ind w:left="540" w:hanging="360"/>
                </w:pPr>
              </w:pPrChange>
            </w:pPr>
            <w:ins w:id="929" w:author="Julie Coiro" w:date="2013-05-20T08:00:00Z">
              <w:r w:rsidRPr="005C1450">
                <w:rPr>
                  <w:rFonts w:ascii="Times New Roman" w:hAnsi="Times New Roman"/>
                  <w:sz w:val="22"/>
                  <w:szCs w:val="22"/>
                  <w:rPrChange w:id="930" w:author="Julie Coiro" w:date="2013-05-20T08:02:00Z">
                    <w:rPr>
                      <w:rFonts w:ascii="Times New Roman" w:eastAsiaTheme="minorEastAsia" w:hAnsi="Times New Roman" w:cs="Times New Roman"/>
                      <w:i/>
                      <w:sz w:val="22"/>
                      <w:szCs w:val="22"/>
                    </w:rPr>
                  </w:rPrChange>
                </w:rPr>
                <w:t>Media Literacy for Young Children</w:t>
              </w:r>
            </w:ins>
          </w:p>
          <w:p w:rsidR="00000000" w:rsidRDefault="005C1450">
            <w:pPr>
              <w:pStyle w:val="ListParagraph"/>
              <w:numPr>
                <w:ilvl w:val="0"/>
                <w:numId w:val="26"/>
                <w:ins w:id="931" w:author="Julie Coiro" w:date="2013-05-20T08:00:00Z"/>
              </w:numPr>
              <w:spacing w:after="0"/>
              <w:ind w:left="540"/>
              <w:rPr>
                <w:ins w:id="932" w:author="Julie Coiro" w:date="2013-05-20T08:00:00Z"/>
                <w:rFonts w:ascii="Times New Roman" w:hAnsi="Times New Roman"/>
                <w:sz w:val="22"/>
                <w:szCs w:val="22"/>
                <w:rPrChange w:id="933" w:author="Julie Coiro" w:date="2013-05-20T08:02:00Z">
                  <w:rPr>
                    <w:ins w:id="934" w:author="Julie Coiro" w:date="2013-05-20T08:00:00Z"/>
                    <w:sz w:val="22"/>
                    <w:szCs w:val="22"/>
                  </w:rPr>
                </w:rPrChange>
              </w:rPr>
              <w:pPrChange w:id="935" w:author="Julie Coiro" w:date="2013-05-20T08:35:00Z">
                <w:pPr>
                  <w:pStyle w:val="ListParagraph"/>
                  <w:numPr>
                    <w:numId w:val="26"/>
                  </w:numPr>
                  <w:ind w:left="540" w:hanging="360"/>
                </w:pPr>
              </w:pPrChange>
            </w:pPr>
            <w:ins w:id="936" w:author="Julie Coiro" w:date="2013-05-20T08:00:00Z">
              <w:r w:rsidRPr="005C1450">
                <w:rPr>
                  <w:rFonts w:ascii="Times New Roman" w:hAnsi="Times New Roman"/>
                  <w:sz w:val="22"/>
                  <w:szCs w:val="22"/>
                  <w:rPrChange w:id="937" w:author="Julie Coiro" w:date="2013-05-20T08:02:00Z">
                    <w:rPr>
                      <w:rFonts w:ascii="Times New Roman" w:eastAsiaTheme="minorEastAsia" w:hAnsi="Times New Roman" w:cs="Times New Roman"/>
                      <w:i/>
                      <w:sz w:val="22"/>
                      <w:szCs w:val="22"/>
                    </w:rPr>
                  </w:rPrChange>
                </w:rPr>
                <w:t>Digital Literacy Artifacts</w:t>
              </w:r>
            </w:ins>
          </w:p>
          <w:p w:rsidR="00976C7D" w:rsidRDefault="005C1450">
            <w:pPr>
              <w:pStyle w:val="ListParagraph"/>
              <w:numPr>
                <w:ilvl w:val="0"/>
                <w:numId w:val="26"/>
                <w:ins w:id="938" w:author="Julie Coiro" w:date="2013-05-20T08:00:00Z"/>
              </w:numPr>
              <w:spacing w:after="0"/>
              <w:ind w:left="540"/>
              <w:rPr>
                <w:ins w:id="939" w:author="Julie Coiro" w:date="2013-06-25T10:53:00Z"/>
                <w:rFonts w:ascii="Times New Roman" w:hAnsi="Times New Roman"/>
                <w:sz w:val="22"/>
                <w:szCs w:val="22"/>
              </w:rPr>
            </w:pPr>
            <w:ins w:id="940" w:author="Julie Coiro" w:date="2013-05-20T08:00:00Z">
              <w:r w:rsidRPr="005C1450">
                <w:rPr>
                  <w:rFonts w:ascii="Times New Roman" w:hAnsi="Times New Roman"/>
                  <w:sz w:val="22"/>
                  <w:szCs w:val="22"/>
                  <w:rPrChange w:id="941" w:author="Julie Coiro" w:date="2013-05-20T08:02:00Z">
                    <w:rPr>
                      <w:rFonts w:ascii="Times New Roman" w:eastAsiaTheme="minorEastAsia" w:hAnsi="Times New Roman" w:cs="Times New Roman"/>
                      <w:i/>
                      <w:sz w:val="22"/>
                      <w:szCs w:val="22"/>
                    </w:rPr>
                  </w:rPrChange>
                </w:rPr>
                <w:t xml:space="preserve">Reading the World </w:t>
              </w:r>
            </w:ins>
          </w:p>
          <w:p w:rsidR="003978A4" w:rsidRDefault="003978A4">
            <w:pPr>
              <w:pStyle w:val="ListParagraph"/>
              <w:numPr>
                <w:ilvl w:val="0"/>
                <w:numId w:val="26"/>
                <w:ins w:id="942" w:author="Julie Coiro" w:date="2013-06-25T10:53:00Z"/>
              </w:numPr>
              <w:spacing w:after="0"/>
              <w:ind w:left="540"/>
              <w:rPr>
                <w:ins w:id="943" w:author="Julie Coiro" w:date="2013-06-25T10:53:00Z"/>
                <w:rFonts w:ascii="Times New Roman" w:hAnsi="Times New Roman"/>
                <w:sz w:val="22"/>
                <w:szCs w:val="22"/>
              </w:rPr>
            </w:pPr>
            <w:ins w:id="944" w:author="Julie Coiro" w:date="2013-06-25T10:53:00Z">
              <w:r>
                <w:rPr>
                  <w:rFonts w:ascii="Times New Roman" w:hAnsi="Times New Roman"/>
                  <w:sz w:val="22"/>
                  <w:szCs w:val="22"/>
                </w:rPr>
                <w:t>Pros &amp; Cons of Wikipedia</w:t>
              </w:r>
            </w:ins>
          </w:p>
          <w:p w:rsidR="00000000" w:rsidRDefault="001D582B">
            <w:pPr>
              <w:pStyle w:val="ListParagraph"/>
              <w:numPr>
                <w:ilvl w:val="0"/>
                <w:numId w:val="26"/>
                <w:ins w:id="945" w:author="Julie Coiro" w:date="2013-06-25T10:53:00Z"/>
              </w:numPr>
              <w:spacing w:after="0"/>
              <w:ind w:left="540"/>
              <w:rPr>
                <w:ins w:id="946" w:author="Julie Coiro" w:date="2013-05-20T08:00:00Z"/>
                <w:rFonts w:ascii="Times New Roman" w:hAnsi="Times New Roman"/>
                <w:sz w:val="22"/>
                <w:szCs w:val="22"/>
                <w:rPrChange w:id="947" w:author="Julie Coiro" w:date="2013-05-20T08:02:00Z">
                  <w:rPr>
                    <w:ins w:id="948" w:author="Julie Coiro" w:date="2013-05-20T08:00:00Z"/>
                    <w:sz w:val="22"/>
                    <w:szCs w:val="22"/>
                  </w:rPr>
                </w:rPrChange>
              </w:rPr>
              <w:pPrChange w:id="949" w:author="Julie Coiro" w:date="2013-05-20T08:35:00Z">
                <w:pPr>
                  <w:pStyle w:val="ListParagraph"/>
                  <w:numPr>
                    <w:numId w:val="26"/>
                  </w:numPr>
                  <w:ind w:left="540" w:hanging="360"/>
                </w:pPr>
              </w:pPrChange>
            </w:pPr>
            <w:ins w:id="950" w:author="Julie Coiro" w:date="2013-06-25T10:53:00Z">
              <w:r>
                <w:rPr>
                  <w:rFonts w:ascii="Times New Roman" w:hAnsi="Times New Roman"/>
                  <w:sz w:val="22"/>
                  <w:szCs w:val="22"/>
                </w:rPr>
                <w:t>Social Media &amp; Civic Engagement</w:t>
              </w:r>
            </w:ins>
          </w:p>
          <w:p w:rsidR="00000000" w:rsidRDefault="005C1450">
            <w:pPr>
              <w:pStyle w:val="ListParagraph"/>
              <w:numPr>
                <w:ilvl w:val="0"/>
                <w:numId w:val="26"/>
                <w:ins w:id="951" w:author="Julie Coiro" w:date="2013-05-20T08:01:00Z"/>
              </w:numPr>
              <w:spacing w:after="0"/>
              <w:ind w:left="540"/>
              <w:rPr>
                <w:ins w:id="952" w:author="Julie Coiro" w:date="2013-05-20T08:01:00Z"/>
                <w:rFonts w:ascii="Times New Roman" w:hAnsi="Times New Roman"/>
                <w:sz w:val="22"/>
                <w:szCs w:val="22"/>
                <w:rPrChange w:id="953" w:author="Julie Coiro" w:date="2013-05-20T08:02:00Z">
                  <w:rPr>
                    <w:ins w:id="954" w:author="Julie Coiro" w:date="2013-05-20T08:01:00Z"/>
                    <w:sz w:val="22"/>
                    <w:szCs w:val="22"/>
                  </w:rPr>
                </w:rPrChange>
              </w:rPr>
              <w:pPrChange w:id="955" w:author="Julie Coiro" w:date="2013-05-20T08:35:00Z">
                <w:pPr>
                  <w:pStyle w:val="ListParagraph"/>
                  <w:numPr>
                    <w:numId w:val="26"/>
                  </w:numPr>
                  <w:ind w:left="540" w:hanging="360"/>
                </w:pPr>
              </w:pPrChange>
            </w:pPr>
            <w:ins w:id="956" w:author="Julie Coiro" w:date="2013-05-20T08:01:00Z">
              <w:r w:rsidRPr="005C1450">
                <w:rPr>
                  <w:rFonts w:ascii="Times New Roman" w:hAnsi="Times New Roman"/>
                  <w:sz w:val="22"/>
                  <w:szCs w:val="22"/>
                  <w:rPrChange w:id="957" w:author="Julie Coiro" w:date="2013-05-20T08:02:00Z">
                    <w:rPr>
                      <w:rFonts w:ascii="Times New Roman" w:eastAsiaTheme="minorEastAsia" w:hAnsi="Times New Roman" w:cs="Times New Roman"/>
                      <w:i/>
                      <w:sz w:val="22"/>
                      <w:szCs w:val="22"/>
                    </w:rPr>
                  </w:rPrChange>
                </w:rPr>
                <w:t>Web Portfolios</w:t>
              </w:r>
            </w:ins>
          </w:p>
          <w:p w:rsidR="00976C7D" w:rsidRDefault="005C1450">
            <w:pPr>
              <w:pStyle w:val="ListParagraph"/>
              <w:numPr>
                <w:ilvl w:val="0"/>
                <w:numId w:val="26"/>
                <w:ins w:id="958" w:author="Julie Coiro" w:date="2013-05-20T08:01:00Z"/>
              </w:numPr>
              <w:spacing w:after="0"/>
              <w:ind w:left="540"/>
              <w:rPr>
                <w:ins w:id="959" w:author="Julie Coiro" w:date="2013-06-25T10:54:00Z"/>
                <w:rFonts w:ascii="Times New Roman" w:hAnsi="Times New Roman"/>
                <w:sz w:val="22"/>
                <w:szCs w:val="22"/>
              </w:rPr>
            </w:pPr>
            <w:ins w:id="960" w:author="Julie Coiro" w:date="2013-05-20T08:01:00Z">
              <w:r w:rsidRPr="005C1450">
                <w:rPr>
                  <w:rFonts w:ascii="Times New Roman" w:hAnsi="Times New Roman"/>
                  <w:sz w:val="22"/>
                  <w:szCs w:val="22"/>
                  <w:rPrChange w:id="961" w:author="Julie Coiro" w:date="2013-05-20T08:02:00Z">
                    <w:rPr>
                      <w:rFonts w:ascii="Times New Roman" w:eastAsiaTheme="minorEastAsia" w:hAnsi="Times New Roman" w:cs="Times New Roman"/>
                      <w:i/>
                      <w:sz w:val="22"/>
                      <w:szCs w:val="22"/>
                    </w:rPr>
                  </w:rPrChange>
                </w:rPr>
                <w:t xml:space="preserve">Authentic Spaces for Assessing Online Inquiry </w:t>
              </w:r>
            </w:ins>
          </w:p>
          <w:p w:rsidR="00000000" w:rsidRDefault="001D582B">
            <w:pPr>
              <w:pStyle w:val="ListParagraph"/>
              <w:numPr>
                <w:ilvl w:val="0"/>
                <w:numId w:val="26"/>
                <w:ins w:id="962" w:author="Julie Coiro" w:date="2013-06-25T10:54:00Z"/>
              </w:numPr>
              <w:spacing w:after="0"/>
              <w:ind w:left="540"/>
              <w:rPr>
                <w:ins w:id="963" w:author="Julie Coiro" w:date="2013-05-20T08:00:00Z"/>
                <w:rFonts w:ascii="Times New Roman" w:hAnsi="Times New Roman"/>
                <w:sz w:val="22"/>
                <w:szCs w:val="22"/>
                <w:rPrChange w:id="964" w:author="Julie Coiro" w:date="2013-05-20T08:02:00Z">
                  <w:rPr>
                    <w:ins w:id="965" w:author="Julie Coiro" w:date="2013-05-20T08:00:00Z"/>
                    <w:sz w:val="22"/>
                    <w:szCs w:val="22"/>
                  </w:rPr>
                </w:rPrChange>
              </w:rPr>
              <w:pPrChange w:id="966" w:author="Julie Coiro" w:date="2013-05-20T08:35:00Z">
                <w:pPr>
                  <w:pStyle w:val="ListParagraph"/>
                  <w:numPr>
                    <w:numId w:val="26"/>
                  </w:numPr>
                  <w:ind w:left="540" w:hanging="360"/>
                </w:pPr>
              </w:pPrChange>
            </w:pPr>
            <w:ins w:id="967" w:author="Julie Coiro" w:date="2013-06-25T10:54:00Z">
              <w:r>
                <w:rPr>
                  <w:rFonts w:ascii="Times New Roman" w:hAnsi="Times New Roman"/>
                  <w:sz w:val="22"/>
                  <w:szCs w:val="22"/>
                </w:rPr>
                <w:t>Inanimate Alice Online Narrative</w:t>
              </w:r>
            </w:ins>
          </w:p>
        </w:tc>
        <w:tc>
          <w:tcPr>
            <w:tcW w:w="4410" w:type="dxa"/>
          </w:tcPr>
          <w:p w:rsidR="00000000" w:rsidRDefault="005C1450">
            <w:pPr>
              <w:numPr>
                <w:ins w:id="968" w:author="Julie Coiro" w:date="2013-05-20T08:00:00Z"/>
              </w:numPr>
              <w:rPr>
                <w:ins w:id="969" w:author="Julie Coiro" w:date="2013-05-20T08:06:00Z"/>
                <w:rFonts w:ascii="Times New Roman" w:eastAsiaTheme="minorEastAsia" w:hAnsi="Times New Roman" w:cs="Times New Roman"/>
                <w:b/>
                <w:sz w:val="22"/>
                <w:szCs w:val="22"/>
              </w:rPr>
              <w:pPrChange w:id="970" w:author="Julie Coiro" w:date="2013-05-20T08:35:00Z">
                <w:pPr/>
              </w:pPrChange>
            </w:pPr>
            <w:ins w:id="971" w:author="Julie Coiro" w:date="2013-05-20T08:00:00Z">
              <w:r w:rsidRPr="005C1450">
                <w:rPr>
                  <w:b/>
                  <w:sz w:val="22"/>
                  <w:szCs w:val="22"/>
                  <w:rPrChange w:id="972" w:author="Julie Coiro" w:date="2013-05-20T08:02:00Z">
                    <w:rPr>
                      <w:b/>
                      <w:i/>
                      <w:sz w:val="22"/>
                      <w:szCs w:val="22"/>
                    </w:rPr>
                  </w:rPrChange>
                </w:rPr>
                <w:t>Wednesday</w:t>
              </w:r>
            </w:ins>
            <w:ins w:id="973" w:author="Julie Coiro" w:date="2013-05-20T08:02:00Z">
              <w:r w:rsidRPr="005C1450">
                <w:rPr>
                  <w:b/>
                  <w:sz w:val="22"/>
                  <w:szCs w:val="22"/>
                  <w:rPrChange w:id="974" w:author="Julie Coiro" w:date="2013-05-20T08:02:00Z">
                    <w:rPr>
                      <w:b/>
                      <w:i/>
                      <w:sz w:val="22"/>
                      <w:szCs w:val="22"/>
                    </w:rPr>
                  </w:rPrChange>
                </w:rPr>
                <w:t xml:space="preserve"> </w:t>
              </w:r>
            </w:ins>
          </w:p>
          <w:p w:rsidR="00000000" w:rsidRDefault="005C1450">
            <w:pPr>
              <w:numPr>
                <w:ins w:id="975" w:author="Julie Coiro" w:date="2013-05-20T08:06:00Z"/>
              </w:numPr>
              <w:rPr>
                <w:ins w:id="976" w:author="Julie Coiro" w:date="2013-05-20T08:00:00Z"/>
                <w:rFonts w:ascii="Times New Roman" w:hAnsi="Times New Roman"/>
                <w:b/>
                <w:sz w:val="22"/>
                <w:szCs w:val="22"/>
                <w:rPrChange w:id="977" w:author="Julie Coiro" w:date="2013-05-20T08:02:00Z">
                  <w:rPr>
                    <w:ins w:id="978" w:author="Julie Coiro" w:date="2013-05-20T08:00:00Z"/>
                    <w:rFonts w:ascii="Times New Roman" w:eastAsiaTheme="minorEastAsia" w:hAnsi="Times New Roman" w:cs="Times New Roman"/>
                    <w:b/>
                    <w:sz w:val="22"/>
                    <w:szCs w:val="22"/>
                  </w:rPr>
                </w:rPrChange>
              </w:rPr>
              <w:pPrChange w:id="979" w:author="Julie Coiro" w:date="2013-05-20T08:35:00Z">
                <w:pPr/>
              </w:pPrChange>
            </w:pPr>
            <w:ins w:id="980" w:author="Julie Coiro" w:date="2013-05-20T08:02:00Z">
              <w:r w:rsidRPr="005C1450">
                <w:rPr>
                  <w:b/>
                  <w:sz w:val="22"/>
                  <w:szCs w:val="22"/>
                  <w:rPrChange w:id="981" w:author="Julie Coiro" w:date="2013-05-20T08:02:00Z">
                    <w:rPr>
                      <w:b/>
                      <w:i/>
                      <w:sz w:val="22"/>
                      <w:szCs w:val="22"/>
                    </w:rPr>
                  </w:rPrChange>
                </w:rPr>
                <w:t xml:space="preserve">(Authorship &amp; Making as Learning) </w:t>
              </w:r>
            </w:ins>
          </w:p>
          <w:p w:rsidR="00976C7D" w:rsidRDefault="00155405">
            <w:pPr>
              <w:pStyle w:val="ListParagraph"/>
              <w:numPr>
                <w:ilvl w:val="0"/>
                <w:numId w:val="28"/>
                <w:ins w:id="982" w:author="Julie Coiro" w:date="2013-05-20T08:07:00Z"/>
              </w:numPr>
              <w:spacing w:after="0"/>
              <w:rPr>
                <w:ins w:id="983" w:author="Julie Coiro" w:date="2013-06-25T10:52:00Z"/>
                <w:rFonts w:ascii="Times New Roman" w:hAnsi="Times New Roman"/>
                <w:sz w:val="22"/>
                <w:szCs w:val="22"/>
              </w:rPr>
            </w:pPr>
            <w:ins w:id="984" w:author="Julie Coiro" w:date="2013-05-20T08:07:00Z">
              <w:r>
                <w:rPr>
                  <w:rFonts w:ascii="Times New Roman" w:hAnsi="Times New Roman"/>
                  <w:sz w:val="22"/>
                  <w:szCs w:val="22"/>
                </w:rPr>
                <w:t>Powerful Voices</w:t>
              </w:r>
            </w:ins>
          </w:p>
          <w:p w:rsidR="00000000" w:rsidRDefault="005C1450">
            <w:pPr>
              <w:pStyle w:val="ListParagraph"/>
              <w:numPr>
                <w:ilvl w:val="0"/>
                <w:numId w:val="28"/>
                <w:ins w:id="985" w:author="Julie Coiro" w:date="2013-05-20T08:00:00Z"/>
              </w:numPr>
              <w:spacing w:after="0"/>
              <w:rPr>
                <w:ins w:id="986" w:author="Julie Coiro" w:date="2013-05-20T08:02:00Z"/>
                <w:rFonts w:ascii="Times New Roman" w:hAnsi="Times New Roman"/>
                <w:sz w:val="22"/>
                <w:szCs w:val="22"/>
              </w:rPr>
              <w:pPrChange w:id="987" w:author="Julie Coiro" w:date="2013-05-20T08:35:00Z">
                <w:pPr>
                  <w:pStyle w:val="ListParagraph"/>
                  <w:numPr>
                    <w:numId w:val="28"/>
                  </w:numPr>
                  <w:ind w:hanging="360"/>
                </w:pPr>
              </w:pPrChange>
            </w:pPr>
            <w:ins w:id="988" w:author="Julie Coiro" w:date="2013-05-20T08:01:00Z">
              <w:r w:rsidRPr="005C1450">
                <w:rPr>
                  <w:rFonts w:ascii="Times New Roman" w:hAnsi="Times New Roman"/>
                  <w:sz w:val="22"/>
                  <w:szCs w:val="22"/>
                  <w:rPrChange w:id="989" w:author="Julie Coiro" w:date="2013-05-20T08:02:00Z">
                    <w:rPr>
                      <w:rFonts w:ascii="Times New Roman" w:eastAsiaTheme="minorEastAsia" w:hAnsi="Times New Roman" w:cs="Times New Roman"/>
                      <w:i/>
                      <w:sz w:val="22"/>
                      <w:szCs w:val="22"/>
                    </w:rPr>
                  </w:rPrChange>
                </w:rPr>
                <w:t xml:space="preserve">Public Service Announcements </w:t>
              </w:r>
            </w:ins>
          </w:p>
          <w:p w:rsidR="00000000" w:rsidRDefault="00104C4B">
            <w:pPr>
              <w:pStyle w:val="ListParagraph"/>
              <w:numPr>
                <w:ilvl w:val="0"/>
                <w:numId w:val="28"/>
                <w:ins w:id="990" w:author="Julie Coiro" w:date="2013-05-20T08:02:00Z"/>
              </w:numPr>
              <w:spacing w:after="0"/>
              <w:rPr>
                <w:ins w:id="991" w:author="Julie Coiro" w:date="2013-05-20T08:02:00Z"/>
                <w:rFonts w:ascii="Times New Roman" w:hAnsi="Times New Roman"/>
                <w:sz w:val="22"/>
                <w:szCs w:val="22"/>
              </w:rPr>
              <w:pPrChange w:id="992" w:author="Julie Coiro" w:date="2013-05-20T08:35:00Z">
                <w:pPr>
                  <w:pStyle w:val="ListParagraph"/>
                  <w:numPr>
                    <w:numId w:val="28"/>
                  </w:numPr>
                  <w:ind w:hanging="360"/>
                </w:pPr>
              </w:pPrChange>
            </w:pPr>
            <w:ins w:id="993" w:author="Julie Coiro" w:date="2013-05-20T08:02:00Z">
              <w:r>
                <w:rPr>
                  <w:rFonts w:ascii="Times New Roman" w:hAnsi="Times New Roman"/>
                  <w:sz w:val="22"/>
                  <w:szCs w:val="22"/>
                </w:rPr>
                <w:t xml:space="preserve">Poetry and Digital Writing </w:t>
              </w:r>
            </w:ins>
          </w:p>
          <w:p w:rsidR="00000000" w:rsidRDefault="00104C4B">
            <w:pPr>
              <w:pStyle w:val="ListParagraph"/>
              <w:numPr>
                <w:ilvl w:val="0"/>
                <w:numId w:val="28"/>
                <w:ins w:id="994" w:author="Julie Coiro" w:date="2013-05-20T08:02:00Z"/>
              </w:numPr>
              <w:spacing w:after="0"/>
              <w:rPr>
                <w:ins w:id="995" w:author="Julie Coiro" w:date="2013-05-20T08:02:00Z"/>
                <w:rFonts w:ascii="Times New Roman" w:hAnsi="Times New Roman"/>
                <w:sz w:val="22"/>
                <w:szCs w:val="22"/>
              </w:rPr>
              <w:pPrChange w:id="996" w:author="Julie Coiro" w:date="2013-05-20T08:35:00Z">
                <w:pPr>
                  <w:pStyle w:val="ListParagraph"/>
                  <w:numPr>
                    <w:numId w:val="28"/>
                  </w:numPr>
                  <w:ind w:hanging="360"/>
                </w:pPr>
              </w:pPrChange>
            </w:pPr>
            <w:ins w:id="997" w:author="Julie Coiro" w:date="2013-05-20T08:02:00Z">
              <w:r>
                <w:rPr>
                  <w:rFonts w:ascii="Times New Roman" w:hAnsi="Times New Roman"/>
                  <w:sz w:val="22"/>
                  <w:szCs w:val="22"/>
                </w:rPr>
                <w:t>Flipped Professional Development</w:t>
              </w:r>
            </w:ins>
          </w:p>
          <w:p w:rsidR="00000000" w:rsidRDefault="00B352C8">
            <w:pPr>
              <w:pStyle w:val="ListParagraph"/>
              <w:numPr>
                <w:ilvl w:val="0"/>
                <w:numId w:val="28"/>
                <w:ins w:id="998" w:author="Julie Coiro" w:date="2013-05-20T08:04:00Z"/>
              </w:numPr>
              <w:spacing w:after="0"/>
              <w:rPr>
                <w:ins w:id="999" w:author="Julie Coiro" w:date="2013-05-20T08:04:00Z"/>
                <w:rFonts w:ascii="Times New Roman" w:hAnsi="Times New Roman"/>
                <w:sz w:val="22"/>
                <w:szCs w:val="22"/>
              </w:rPr>
              <w:pPrChange w:id="1000" w:author="Julie Coiro" w:date="2013-05-20T08:35:00Z">
                <w:pPr>
                  <w:pStyle w:val="ListParagraph"/>
                  <w:numPr>
                    <w:numId w:val="28"/>
                  </w:numPr>
                  <w:ind w:hanging="360"/>
                </w:pPr>
              </w:pPrChange>
            </w:pPr>
            <w:ins w:id="1001" w:author="Julie Coiro" w:date="2013-05-20T08:04:00Z">
              <w:r>
                <w:rPr>
                  <w:rFonts w:ascii="Times New Roman" w:hAnsi="Times New Roman"/>
                  <w:sz w:val="22"/>
                  <w:szCs w:val="22"/>
                </w:rPr>
                <w:t>Web Media &amp; Community</w:t>
              </w:r>
            </w:ins>
          </w:p>
          <w:p w:rsidR="0070101B" w:rsidRDefault="002F4A99" w:rsidP="00C51133">
            <w:pPr>
              <w:pStyle w:val="ListParagraph"/>
              <w:numPr>
                <w:ilvl w:val="0"/>
                <w:numId w:val="28"/>
                <w:ins w:id="1002" w:author="Julie Coiro" w:date="2013-05-20T08:04:00Z"/>
              </w:numPr>
              <w:spacing w:after="0"/>
              <w:rPr>
                <w:ins w:id="1003" w:author="Julie Coiro" w:date="2013-05-24T12:01:00Z"/>
                <w:rFonts w:ascii="Times New Roman" w:hAnsi="Times New Roman"/>
                <w:sz w:val="22"/>
                <w:szCs w:val="22"/>
              </w:rPr>
            </w:pPr>
            <w:ins w:id="1004" w:author="Julie Coiro" w:date="2013-05-20T08:04:00Z">
              <w:r>
                <w:rPr>
                  <w:rFonts w:ascii="Times New Roman" w:hAnsi="Times New Roman"/>
                  <w:sz w:val="22"/>
                  <w:szCs w:val="22"/>
                </w:rPr>
                <w:t xml:space="preserve">Ebooks &amp; Prof. </w:t>
              </w:r>
              <w:r w:rsidR="00B352C8">
                <w:rPr>
                  <w:rFonts w:ascii="Times New Roman" w:hAnsi="Times New Roman"/>
                  <w:sz w:val="22"/>
                  <w:szCs w:val="22"/>
                </w:rPr>
                <w:t>Learning Communities</w:t>
              </w:r>
            </w:ins>
          </w:p>
          <w:p w:rsidR="00000000" w:rsidRDefault="007E51E6">
            <w:pPr>
              <w:pStyle w:val="ListParagraph"/>
              <w:numPr>
                <w:ilvl w:val="0"/>
                <w:numId w:val="28"/>
                <w:ins w:id="1005" w:author="Julie Coiro" w:date="2013-05-24T12:01:00Z"/>
              </w:numPr>
              <w:spacing w:after="0"/>
              <w:rPr>
                <w:ins w:id="1006" w:author="Julie Coiro" w:date="2013-05-20T08:00:00Z"/>
                <w:rFonts w:ascii="Times New Roman" w:hAnsi="Times New Roman"/>
                <w:sz w:val="22"/>
                <w:szCs w:val="22"/>
                <w:rPrChange w:id="1007" w:author="Julie Coiro" w:date="2013-05-20T08:02:00Z">
                  <w:rPr>
                    <w:ins w:id="1008" w:author="Julie Coiro" w:date="2013-05-20T08:00:00Z"/>
                    <w:sz w:val="22"/>
                    <w:szCs w:val="22"/>
                  </w:rPr>
                </w:rPrChange>
              </w:rPr>
              <w:pPrChange w:id="1009" w:author="Julie Coiro" w:date="2013-05-20T08:35:00Z">
                <w:pPr>
                  <w:pStyle w:val="ListParagraph"/>
                  <w:numPr>
                    <w:numId w:val="28"/>
                  </w:numPr>
                  <w:ind w:hanging="360"/>
                </w:pPr>
              </w:pPrChange>
            </w:pPr>
            <w:ins w:id="1010" w:author="Julie Coiro" w:date="2013-06-25T10:54:00Z">
              <w:r>
                <w:rPr>
                  <w:rFonts w:ascii="Times New Roman" w:hAnsi="Times New Roman"/>
                  <w:sz w:val="22"/>
                  <w:szCs w:val="22"/>
                </w:rPr>
                <w:t>Addressing Cultural Gaps with Digital Media</w:t>
              </w:r>
            </w:ins>
            <w:ins w:id="1011" w:author="Julie Coiro" w:date="2013-05-20T08:04:00Z">
              <w:r w:rsidR="00B352C8">
                <w:rPr>
                  <w:rFonts w:ascii="Times New Roman" w:hAnsi="Times New Roman"/>
                  <w:sz w:val="22"/>
                  <w:szCs w:val="22"/>
                </w:rPr>
                <w:t xml:space="preserve"> </w:t>
              </w:r>
            </w:ins>
          </w:p>
        </w:tc>
      </w:tr>
    </w:tbl>
    <w:p w:rsidR="0012783D" w:rsidRDefault="0012783D" w:rsidP="004B247D">
      <w:pPr>
        <w:numPr>
          <w:ins w:id="1012" w:author="Julie Coiro" w:date="2013-05-20T08:36:00Z"/>
        </w:numPr>
        <w:rPr>
          <w:del w:id="1013" w:author="Unknown"/>
          <w:sz w:val="22"/>
          <w:szCs w:val="22"/>
        </w:rPr>
      </w:pPr>
    </w:p>
    <w:p w:rsidR="00000000" w:rsidRDefault="008529D4">
      <w:pPr>
        <w:numPr>
          <w:ins w:id="1014" w:author="Julie Coiro" w:date="2013-05-20T08:30:00Z"/>
        </w:numPr>
        <w:rPr>
          <w:ins w:id="1015" w:author="Julie Coiro" w:date="2013-05-20T08:36:00Z"/>
          <w:sz w:val="22"/>
          <w:szCs w:val="22"/>
        </w:rPr>
        <w:pPrChange w:id="1016" w:author="Julie Coiro" w:date="2013-05-20T08:35:00Z">
          <w:pPr/>
        </w:pPrChange>
      </w:pPr>
    </w:p>
    <w:p w:rsidR="00C51133" w:rsidRDefault="005C1450">
      <w:pPr>
        <w:rPr>
          <w:del w:id="1017" w:author="Unknown"/>
          <w:b/>
          <w:sz w:val="22"/>
          <w:szCs w:val="22"/>
        </w:rPr>
      </w:pPr>
      <w:ins w:id="1018" w:author="Renee Hobbs" w:date="2013-03-09T10:19:00Z">
        <w:r w:rsidRPr="005C1450">
          <w:rPr>
            <w:b/>
            <w:sz w:val="22"/>
            <w:szCs w:val="22"/>
            <w:rPrChange w:id="1019" w:author="Renee Hobbs" w:date="2013-03-19T08:36:00Z">
              <w:rPr>
                <w:rFonts w:asciiTheme="majorHAnsi" w:hAnsiTheme="majorHAnsi"/>
                <w:b/>
                <w:i/>
                <w:sz w:val="20"/>
                <w:szCs w:val="20"/>
              </w:rPr>
            </w:rPrChange>
          </w:rPr>
          <w:t>Design Studio.</w:t>
        </w:r>
        <w:r w:rsidRPr="005C1450">
          <w:rPr>
            <w:sz w:val="22"/>
            <w:szCs w:val="22"/>
            <w:rPrChange w:id="1020" w:author="Renee Hobbs" w:date="2013-03-19T08:36:00Z">
              <w:rPr>
                <w:rFonts w:asciiTheme="majorHAnsi" w:hAnsiTheme="majorHAnsi"/>
                <w:i/>
                <w:sz w:val="20"/>
                <w:szCs w:val="20"/>
              </w:rPr>
            </w:rPrChange>
          </w:rPr>
          <w:t xml:space="preserve"> Work with others toward creating a creative </w:t>
        </w:r>
      </w:ins>
      <w:ins w:id="1021" w:author="Renee Hobbs" w:date="2013-03-09T10:21:00Z">
        <w:r w:rsidRPr="005C1450">
          <w:rPr>
            <w:sz w:val="22"/>
            <w:szCs w:val="22"/>
            <w:rPrChange w:id="1022" w:author="Renee Hobbs" w:date="2013-03-19T08:36:00Z">
              <w:rPr>
                <w:rFonts w:asciiTheme="majorHAnsi" w:hAnsiTheme="majorHAnsi"/>
                <w:i/>
                <w:sz w:val="20"/>
                <w:szCs w:val="20"/>
              </w:rPr>
            </w:rPrChange>
          </w:rPr>
          <w:t xml:space="preserve">multimedia </w:t>
        </w:r>
      </w:ins>
      <w:ins w:id="1023" w:author="Renee Hobbs" w:date="2013-03-09T10:19:00Z">
        <w:r w:rsidRPr="005C1450">
          <w:rPr>
            <w:sz w:val="22"/>
            <w:szCs w:val="22"/>
            <w:rPrChange w:id="1024" w:author="Renee Hobbs" w:date="2013-03-19T08:36:00Z">
              <w:rPr>
                <w:rFonts w:asciiTheme="majorHAnsi" w:hAnsiTheme="majorHAnsi"/>
                <w:i/>
                <w:sz w:val="20"/>
                <w:szCs w:val="20"/>
              </w:rPr>
            </w:rPrChange>
          </w:rPr>
          <w:t xml:space="preserve">project and/or innovative instructional plan that incorporates interdisciplinary content and new literacies prompted by emerging technologies. At the end of the week, share your </w:t>
        </w:r>
      </w:ins>
      <w:ins w:id="1025" w:author="Renee Hobbs" w:date="2013-03-09T10:21:00Z">
        <w:r w:rsidRPr="005C1450">
          <w:rPr>
            <w:sz w:val="22"/>
            <w:szCs w:val="22"/>
            <w:rPrChange w:id="1026" w:author="Renee Hobbs" w:date="2013-03-19T08:36:00Z">
              <w:rPr>
                <w:rFonts w:asciiTheme="majorHAnsi" w:hAnsiTheme="majorHAnsi"/>
                <w:i/>
                <w:sz w:val="20"/>
                <w:szCs w:val="20"/>
              </w:rPr>
            </w:rPrChange>
          </w:rPr>
          <w:t xml:space="preserve">plans and </w:t>
        </w:r>
      </w:ins>
      <w:ins w:id="1027" w:author="Renee Hobbs" w:date="2013-03-09T10:19:00Z">
        <w:r w:rsidRPr="005C1450">
          <w:rPr>
            <w:sz w:val="22"/>
            <w:szCs w:val="22"/>
            <w:rPrChange w:id="1028" w:author="Renee Hobbs" w:date="2013-03-19T08:36:00Z">
              <w:rPr>
                <w:rFonts w:asciiTheme="majorHAnsi" w:hAnsiTheme="majorHAnsi"/>
                <w:i/>
                <w:sz w:val="20"/>
                <w:szCs w:val="20"/>
              </w:rPr>
            </w:rPrChange>
          </w:rPr>
          <w:t xml:space="preserve">projects in an exciting gallery walk with the whole group and plan your next steps. </w:t>
        </w:r>
      </w:ins>
    </w:p>
    <w:p w:rsidR="00000000" w:rsidRDefault="008529D4">
      <w:pPr>
        <w:numPr>
          <w:ins w:id="1029" w:author="Julie Coiro" w:date="2013-05-20T08:34:00Z"/>
        </w:numPr>
        <w:rPr>
          <w:ins w:id="1030" w:author="Julie Coiro" w:date="2013-05-20T08:34:00Z"/>
          <w:sz w:val="22"/>
          <w:szCs w:val="22"/>
          <w:rPrChange w:id="1031" w:author="Renee Hobbs" w:date="2013-03-19T08:36:00Z">
            <w:rPr>
              <w:ins w:id="1032" w:author="Julie Coiro" w:date="2013-05-20T08:34:00Z"/>
              <w:rFonts w:asciiTheme="majorHAnsi" w:hAnsiTheme="majorHAnsi"/>
              <w:sz w:val="20"/>
              <w:szCs w:val="20"/>
            </w:rPr>
          </w:rPrChange>
        </w:rPr>
        <w:pPrChange w:id="1033" w:author="Julie Coiro" w:date="2013-05-20T08:35:00Z">
          <w:pPr/>
        </w:pPrChange>
      </w:pPr>
    </w:p>
    <w:p w:rsidR="00BC6150" w:rsidRDefault="00BC6150">
      <w:pPr>
        <w:rPr>
          <w:ins w:id="1034" w:author="Julie Coiro" w:date="2013-05-20T08:43:00Z"/>
          <w:b/>
          <w:sz w:val="22"/>
          <w:szCs w:val="22"/>
        </w:rPr>
      </w:pPr>
      <w:ins w:id="1035" w:author="Julie Coiro" w:date="2013-05-20T08:43:00Z">
        <w:r>
          <w:rPr>
            <w:b/>
            <w:sz w:val="22"/>
            <w:szCs w:val="22"/>
          </w:rPr>
          <w:br w:type="page"/>
        </w:r>
      </w:ins>
    </w:p>
    <w:p w:rsidR="00000000" w:rsidRDefault="008529D4">
      <w:pPr>
        <w:jc w:val="center"/>
        <w:rPr>
          <w:del w:id="1036" w:author="Julie Coiro" w:date="2013-05-20T08:34:00Z"/>
          <w:b/>
          <w:sz w:val="22"/>
          <w:szCs w:val="22"/>
          <w:rPrChange w:id="1037" w:author="Julie Coiro" w:date="2013-05-20T08:34:00Z">
            <w:rPr>
              <w:del w:id="1038" w:author="Julie Coiro" w:date="2013-05-20T08:34:00Z"/>
              <w:szCs w:val="22"/>
            </w:rPr>
          </w:rPrChange>
        </w:rPr>
        <w:pPrChange w:id="1039" w:author="Julie Coiro" w:date="2013-05-20T08:34:00Z">
          <w:pPr>
            <w:jc w:val="both"/>
          </w:pPr>
        </w:pPrChange>
      </w:pPr>
    </w:p>
    <w:p w:rsidR="00C51133" w:rsidRPr="00C51133" w:rsidRDefault="005C1450">
      <w:pPr>
        <w:jc w:val="center"/>
        <w:rPr>
          <w:del w:id="1040" w:author="Julie Coiro" w:date="2013-05-20T08:11:00Z"/>
          <w:b/>
          <w:sz w:val="22"/>
          <w:szCs w:val="22"/>
          <w:rPrChange w:id="1041" w:author="Julie Coiro" w:date="2013-05-20T08:34:00Z">
            <w:rPr>
              <w:del w:id="1042" w:author="Julie Coiro" w:date="2013-05-20T08:11:00Z"/>
              <w:szCs w:val="22"/>
            </w:rPr>
          </w:rPrChange>
        </w:rPr>
      </w:pPr>
      <w:del w:id="1043" w:author="Julie Coiro" w:date="2013-05-20T08:11:00Z">
        <w:r w:rsidRPr="005C1450">
          <w:rPr>
            <w:b/>
            <w:sz w:val="22"/>
            <w:szCs w:val="22"/>
            <w:rPrChange w:id="1044" w:author="Julie Coiro" w:date="2013-05-20T08:34:00Z">
              <w:rPr>
                <w:b/>
                <w:i/>
                <w:szCs w:val="22"/>
              </w:rPr>
            </w:rPrChange>
          </w:rPr>
          <w:delText>Daily Schedule of Activities</w:delText>
        </w:r>
      </w:del>
      <w:del w:id="1045" w:author="Julie Coiro" w:date="2013-05-20T08:09:00Z">
        <w:r w:rsidRPr="005C1450">
          <w:rPr>
            <w:b/>
            <w:sz w:val="22"/>
            <w:szCs w:val="22"/>
            <w:rPrChange w:id="1046" w:author="Julie Coiro" w:date="2013-05-20T08:34:00Z">
              <w:rPr>
                <w:b/>
                <w:i/>
                <w:szCs w:val="22"/>
              </w:rPr>
            </w:rPrChange>
          </w:rPr>
          <w:br/>
        </w:r>
      </w:del>
    </w:p>
    <w:p w:rsidR="00000000" w:rsidRDefault="005C1450">
      <w:pPr>
        <w:pStyle w:val="ListParagraph"/>
        <w:numPr>
          <w:ilvl w:val="0"/>
          <w:numId w:val="2"/>
        </w:numPr>
        <w:spacing w:after="0"/>
        <w:jc w:val="center"/>
        <w:rPr>
          <w:del w:id="1047" w:author="Julie Coiro" w:date="2013-05-20T08:11:00Z"/>
          <w:rFonts w:ascii="Times New Roman" w:hAnsi="Times New Roman" w:cs="Times New Roman"/>
          <w:b/>
          <w:sz w:val="22"/>
          <w:szCs w:val="22"/>
          <w:rPrChange w:id="1048" w:author="Julie Coiro" w:date="2013-05-20T08:34:00Z">
            <w:rPr>
              <w:del w:id="1049" w:author="Julie Coiro" w:date="2013-05-20T08:11:00Z"/>
              <w:rFonts w:ascii="Times New Roman" w:hAnsi="Times New Roman"/>
              <w:szCs w:val="22"/>
            </w:rPr>
          </w:rPrChange>
        </w:rPr>
        <w:pPrChange w:id="1050" w:author="Julie Coiro" w:date="2013-05-20T08:34:00Z">
          <w:pPr>
            <w:pStyle w:val="ListParagraph"/>
            <w:numPr>
              <w:numId w:val="2"/>
            </w:numPr>
            <w:spacing w:after="0"/>
            <w:ind w:hanging="360"/>
          </w:pPr>
        </w:pPrChange>
      </w:pPr>
      <w:del w:id="1051" w:author="Julie Coiro" w:date="2013-05-20T08:11:00Z">
        <w:r w:rsidRPr="005C1450">
          <w:rPr>
            <w:b/>
            <w:sz w:val="22"/>
            <w:szCs w:val="22"/>
            <w:rPrChange w:id="1052" w:author="Julie Coiro" w:date="2013-05-20T08:34:00Z">
              <w:rPr>
                <w:b/>
                <w:i/>
                <w:szCs w:val="22"/>
              </w:rPr>
            </w:rPrChange>
          </w:rPr>
          <w:delText>8:30-9:00 ~ Daily Warm-Up Activities to build collaboration and teamwork</w:delText>
        </w:r>
      </w:del>
    </w:p>
    <w:p w:rsidR="00000000" w:rsidRDefault="005C1450">
      <w:pPr>
        <w:pStyle w:val="ListParagraph"/>
        <w:numPr>
          <w:ilvl w:val="0"/>
          <w:numId w:val="2"/>
        </w:numPr>
        <w:spacing w:after="0"/>
        <w:jc w:val="center"/>
        <w:rPr>
          <w:del w:id="1053" w:author="Julie Coiro" w:date="2013-05-20T08:11:00Z"/>
          <w:rFonts w:ascii="Times New Roman" w:hAnsi="Times New Roman" w:cs="Times New Roman"/>
          <w:b/>
          <w:sz w:val="22"/>
          <w:szCs w:val="22"/>
          <w:rPrChange w:id="1054" w:author="Julie Coiro" w:date="2013-05-20T08:34:00Z">
            <w:rPr>
              <w:del w:id="1055" w:author="Julie Coiro" w:date="2013-05-20T08:11:00Z"/>
              <w:rFonts w:ascii="Times New Roman" w:hAnsi="Times New Roman"/>
              <w:szCs w:val="22"/>
            </w:rPr>
          </w:rPrChange>
        </w:rPr>
        <w:pPrChange w:id="1056" w:author="Julie Coiro" w:date="2013-05-20T08:34:00Z">
          <w:pPr>
            <w:pStyle w:val="ListParagraph"/>
            <w:numPr>
              <w:numId w:val="2"/>
            </w:numPr>
            <w:spacing w:after="0"/>
            <w:ind w:hanging="360"/>
          </w:pPr>
        </w:pPrChange>
      </w:pPr>
      <w:del w:id="1057" w:author="Julie Coiro" w:date="2013-05-20T08:11:00Z">
        <w:r w:rsidRPr="005C1450">
          <w:rPr>
            <w:b/>
            <w:sz w:val="22"/>
            <w:szCs w:val="22"/>
            <w:rPrChange w:id="1058" w:author="Julie Coiro" w:date="2013-05-20T08:34:00Z">
              <w:rPr>
                <w:b/>
                <w:i/>
                <w:szCs w:val="22"/>
              </w:rPr>
            </w:rPrChange>
          </w:rPr>
          <w:delText>9:00-10:15 ~ Looking Up and Out Keynote Presentations and follow-up Q&amp;A</w:delText>
        </w:r>
      </w:del>
    </w:p>
    <w:p w:rsidR="00000000" w:rsidRDefault="005C1450">
      <w:pPr>
        <w:pStyle w:val="ListParagraph"/>
        <w:numPr>
          <w:ilvl w:val="0"/>
          <w:numId w:val="2"/>
        </w:numPr>
        <w:spacing w:after="0"/>
        <w:jc w:val="center"/>
        <w:rPr>
          <w:del w:id="1059" w:author="Julie Coiro" w:date="2013-05-20T08:11:00Z"/>
          <w:rFonts w:ascii="Times New Roman" w:hAnsi="Times New Roman" w:cs="Times New Roman"/>
          <w:b/>
          <w:sz w:val="22"/>
          <w:szCs w:val="22"/>
          <w:rPrChange w:id="1060" w:author="Julie Coiro" w:date="2013-05-20T08:34:00Z">
            <w:rPr>
              <w:del w:id="1061" w:author="Julie Coiro" w:date="2013-05-20T08:11:00Z"/>
              <w:rFonts w:ascii="Times New Roman" w:hAnsi="Times New Roman"/>
              <w:szCs w:val="22"/>
            </w:rPr>
          </w:rPrChange>
        </w:rPr>
        <w:pPrChange w:id="1062" w:author="Julie Coiro" w:date="2013-05-20T08:34:00Z">
          <w:pPr>
            <w:pStyle w:val="ListParagraph"/>
            <w:numPr>
              <w:numId w:val="2"/>
            </w:numPr>
            <w:spacing w:after="0"/>
            <w:ind w:hanging="360"/>
          </w:pPr>
        </w:pPrChange>
      </w:pPr>
      <w:del w:id="1063" w:author="Julie Coiro" w:date="2013-05-20T08:11:00Z">
        <w:r w:rsidRPr="005C1450">
          <w:rPr>
            <w:b/>
            <w:sz w:val="22"/>
            <w:szCs w:val="22"/>
            <w:rPrChange w:id="1064" w:author="Julie Coiro" w:date="2013-05-20T08:34:00Z">
              <w:rPr>
                <w:b/>
                <w:i/>
                <w:szCs w:val="22"/>
              </w:rPr>
            </w:rPrChange>
          </w:rPr>
          <w:delText>10:15-10:30 Break</w:delText>
        </w:r>
      </w:del>
    </w:p>
    <w:p w:rsidR="00000000" w:rsidRDefault="005C1450">
      <w:pPr>
        <w:pStyle w:val="ListParagraph"/>
        <w:numPr>
          <w:ilvl w:val="0"/>
          <w:numId w:val="2"/>
        </w:numPr>
        <w:spacing w:after="0"/>
        <w:jc w:val="center"/>
        <w:rPr>
          <w:del w:id="1065" w:author="Julie Coiro" w:date="2013-05-20T08:11:00Z"/>
          <w:rFonts w:ascii="Times New Roman" w:hAnsi="Times New Roman" w:cs="Times New Roman"/>
          <w:b/>
          <w:sz w:val="22"/>
          <w:szCs w:val="22"/>
          <w:rPrChange w:id="1066" w:author="Julie Coiro" w:date="2013-05-20T08:34:00Z">
            <w:rPr>
              <w:del w:id="1067" w:author="Julie Coiro" w:date="2013-05-20T08:11:00Z"/>
              <w:rFonts w:ascii="Times New Roman" w:hAnsi="Times New Roman"/>
              <w:szCs w:val="22"/>
            </w:rPr>
          </w:rPrChange>
        </w:rPr>
        <w:pPrChange w:id="1068" w:author="Julie Coiro" w:date="2013-05-20T08:34:00Z">
          <w:pPr>
            <w:pStyle w:val="ListParagraph"/>
            <w:numPr>
              <w:numId w:val="2"/>
            </w:numPr>
            <w:spacing w:after="0"/>
            <w:ind w:hanging="360"/>
          </w:pPr>
        </w:pPrChange>
      </w:pPr>
      <w:del w:id="1069" w:author="Julie Coiro" w:date="2013-05-20T08:11:00Z">
        <w:r w:rsidRPr="005C1450">
          <w:rPr>
            <w:b/>
            <w:sz w:val="22"/>
            <w:szCs w:val="22"/>
            <w:rPrChange w:id="1070" w:author="Julie Coiro" w:date="2013-05-20T08:34:00Z">
              <w:rPr>
                <w:b/>
                <w:i/>
                <w:szCs w:val="22"/>
              </w:rPr>
            </w:rPrChange>
          </w:rPr>
          <w:delText xml:space="preserve">10:30-12:00 ~ Digging Deeper Sessions: A deep dive into important topics </w:delText>
        </w:r>
      </w:del>
      <w:del w:id="1071" w:author="Julie Coiro" w:date="2013-05-20T08:09:00Z">
        <w:r w:rsidRPr="005C1450">
          <w:rPr>
            <w:b/>
            <w:sz w:val="22"/>
            <w:szCs w:val="22"/>
            <w:rPrChange w:id="1072" w:author="Julie Coiro" w:date="2013-05-20T08:34:00Z">
              <w:rPr>
                <w:i/>
                <w:szCs w:val="22"/>
              </w:rPr>
            </w:rPrChange>
          </w:rPr>
          <w:delText>and threads of interest to different communities of participants (e.g., classroom teachers, library media specialists, media creators)</w:delText>
        </w:r>
      </w:del>
    </w:p>
    <w:p w:rsidR="00000000" w:rsidRDefault="005C1450">
      <w:pPr>
        <w:pStyle w:val="ListParagraph"/>
        <w:numPr>
          <w:ilvl w:val="0"/>
          <w:numId w:val="2"/>
        </w:numPr>
        <w:spacing w:after="0"/>
        <w:jc w:val="center"/>
        <w:rPr>
          <w:del w:id="1073" w:author="Julie Coiro" w:date="2013-05-20T08:11:00Z"/>
          <w:rFonts w:ascii="Times New Roman" w:hAnsi="Times New Roman" w:cs="Times New Roman"/>
          <w:b/>
          <w:sz w:val="22"/>
          <w:szCs w:val="22"/>
          <w:rPrChange w:id="1074" w:author="Julie Coiro" w:date="2013-05-20T08:34:00Z">
            <w:rPr>
              <w:del w:id="1075" w:author="Julie Coiro" w:date="2013-05-20T08:11:00Z"/>
              <w:rFonts w:ascii="Times New Roman" w:hAnsi="Times New Roman"/>
              <w:szCs w:val="22"/>
            </w:rPr>
          </w:rPrChange>
        </w:rPr>
        <w:pPrChange w:id="1076" w:author="Julie Coiro" w:date="2013-05-20T08:34:00Z">
          <w:pPr>
            <w:pStyle w:val="ListParagraph"/>
            <w:numPr>
              <w:numId w:val="2"/>
            </w:numPr>
            <w:spacing w:after="0"/>
            <w:ind w:hanging="360"/>
          </w:pPr>
        </w:pPrChange>
      </w:pPr>
      <w:del w:id="1077" w:author="Julie Coiro" w:date="2013-05-20T08:11:00Z">
        <w:r w:rsidRPr="005C1450">
          <w:rPr>
            <w:b/>
            <w:sz w:val="22"/>
            <w:szCs w:val="22"/>
            <w:rPrChange w:id="1078" w:author="Julie Coiro" w:date="2013-05-20T08:34:00Z">
              <w:rPr>
                <w:b/>
                <w:i/>
                <w:szCs w:val="22"/>
              </w:rPr>
            </w:rPrChange>
          </w:rPr>
          <w:delText>12:00-12:30 ~ Lunch</w:delText>
        </w:r>
      </w:del>
    </w:p>
    <w:p w:rsidR="00000000" w:rsidRDefault="005C1450">
      <w:pPr>
        <w:pStyle w:val="ListParagraph"/>
        <w:numPr>
          <w:ilvl w:val="0"/>
          <w:numId w:val="2"/>
        </w:numPr>
        <w:spacing w:after="0"/>
        <w:jc w:val="center"/>
        <w:rPr>
          <w:del w:id="1079" w:author="Julie Coiro" w:date="2013-05-20T08:11:00Z"/>
          <w:rFonts w:ascii="Times New Roman" w:hAnsi="Times New Roman" w:cs="Times New Roman"/>
          <w:b/>
          <w:sz w:val="22"/>
          <w:szCs w:val="22"/>
          <w:rPrChange w:id="1080" w:author="Julie Coiro" w:date="2013-05-20T08:34:00Z">
            <w:rPr>
              <w:del w:id="1081" w:author="Julie Coiro" w:date="2013-05-20T08:11:00Z"/>
              <w:rFonts w:ascii="Times New Roman" w:hAnsi="Times New Roman"/>
              <w:szCs w:val="22"/>
            </w:rPr>
          </w:rPrChange>
        </w:rPr>
        <w:pPrChange w:id="1082" w:author="Julie Coiro" w:date="2013-05-20T08:34:00Z">
          <w:pPr>
            <w:pStyle w:val="ListParagraph"/>
            <w:numPr>
              <w:numId w:val="2"/>
            </w:numPr>
            <w:spacing w:after="0"/>
            <w:ind w:hanging="360"/>
          </w:pPr>
        </w:pPrChange>
      </w:pPr>
      <w:del w:id="1083" w:author="Julie Coiro" w:date="2013-05-20T08:11:00Z">
        <w:r w:rsidRPr="005C1450">
          <w:rPr>
            <w:b/>
            <w:sz w:val="22"/>
            <w:szCs w:val="22"/>
            <w:rPrChange w:id="1084" w:author="Julie Coiro" w:date="2013-05-20T08:34:00Z">
              <w:rPr>
                <w:b/>
                <w:i/>
                <w:szCs w:val="22"/>
              </w:rPr>
            </w:rPrChange>
          </w:rPr>
          <w:delText>12:30-1:15 ~ Collaborative Conversations Across Topics: Facilitated small group discussions on special topics of concern to build understanding across communities</w:delText>
        </w:r>
      </w:del>
    </w:p>
    <w:p w:rsidR="00000000" w:rsidRDefault="005C1450">
      <w:pPr>
        <w:pStyle w:val="ListParagraph"/>
        <w:numPr>
          <w:ilvl w:val="0"/>
          <w:numId w:val="2"/>
        </w:numPr>
        <w:spacing w:after="0"/>
        <w:jc w:val="center"/>
        <w:rPr>
          <w:del w:id="1085" w:author="Julie Coiro" w:date="2013-05-20T08:11:00Z"/>
          <w:rFonts w:ascii="Times New Roman" w:hAnsi="Times New Roman" w:cs="Times New Roman"/>
          <w:b/>
          <w:sz w:val="22"/>
          <w:szCs w:val="22"/>
          <w:rPrChange w:id="1086" w:author="Julie Coiro" w:date="2013-05-20T08:34:00Z">
            <w:rPr>
              <w:del w:id="1087" w:author="Julie Coiro" w:date="2013-05-20T08:11:00Z"/>
              <w:rFonts w:ascii="Times New Roman" w:hAnsi="Times New Roman"/>
              <w:szCs w:val="22"/>
            </w:rPr>
          </w:rPrChange>
        </w:rPr>
        <w:pPrChange w:id="1088" w:author="Julie Coiro" w:date="2013-05-20T08:34:00Z">
          <w:pPr>
            <w:pStyle w:val="ListParagraph"/>
            <w:numPr>
              <w:numId w:val="2"/>
            </w:numPr>
            <w:spacing w:after="0"/>
            <w:ind w:hanging="360"/>
          </w:pPr>
        </w:pPrChange>
      </w:pPr>
      <w:del w:id="1089" w:author="Julie Coiro" w:date="2013-05-20T08:11:00Z">
        <w:r w:rsidRPr="005C1450">
          <w:rPr>
            <w:b/>
            <w:sz w:val="22"/>
            <w:szCs w:val="22"/>
            <w:rPrChange w:id="1090" w:author="Julie Coiro" w:date="2013-05-20T08:34:00Z">
              <w:rPr>
                <w:b/>
                <w:i/>
                <w:szCs w:val="22"/>
              </w:rPr>
            </w:rPrChange>
          </w:rPr>
          <w:delText>1:15-3:00 ~ Cool Tools and Hot Topics: 6-10 simultaneously running small-group presentations focused on demonstrating a range of digital tools and technologies;</w:delText>
        </w:r>
      </w:del>
    </w:p>
    <w:p w:rsidR="00000000" w:rsidRDefault="005C1450">
      <w:pPr>
        <w:pStyle w:val="ListParagraph"/>
        <w:numPr>
          <w:ilvl w:val="0"/>
          <w:numId w:val="2"/>
        </w:numPr>
        <w:spacing w:after="0"/>
        <w:jc w:val="center"/>
        <w:rPr>
          <w:del w:id="1091" w:author="Julie Coiro" w:date="2013-05-20T08:11:00Z"/>
          <w:rFonts w:ascii="Times New Roman" w:hAnsi="Times New Roman" w:cs="Times New Roman"/>
          <w:b/>
          <w:sz w:val="22"/>
          <w:szCs w:val="22"/>
          <w:rPrChange w:id="1092" w:author="Julie Coiro" w:date="2013-05-20T08:34:00Z">
            <w:rPr>
              <w:del w:id="1093" w:author="Julie Coiro" w:date="2013-05-20T08:11:00Z"/>
              <w:rFonts w:ascii="Times New Roman" w:hAnsi="Times New Roman"/>
              <w:szCs w:val="22"/>
            </w:rPr>
          </w:rPrChange>
        </w:rPr>
        <w:pPrChange w:id="1094" w:author="Julie Coiro" w:date="2013-05-20T08:34:00Z">
          <w:pPr>
            <w:pStyle w:val="ListParagraph"/>
            <w:numPr>
              <w:numId w:val="2"/>
            </w:numPr>
            <w:spacing w:after="0"/>
            <w:ind w:hanging="360"/>
          </w:pPr>
        </w:pPrChange>
      </w:pPr>
      <w:del w:id="1095" w:author="Julie Coiro" w:date="2013-05-20T08:11:00Z">
        <w:r w:rsidRPr="005C1450">
          <w:rPr>
            <w:b/>
            <w:sz w:val="22"/>
            <w:szCs w:val="22"/>
            <w:rPrChange w:id="1096" w:author="Julie Coiro" w:date="2013-05-20T08:34:00Z">
              <w:rPr>
                <w:b/>
                <w:i/>
                <w:szCs w:val="22"/>
              </w:rPr>
            </w:rPrChange>
          </w:rPr>
          <w:delText>3:15-4:45 ~ Design Studio: Students work with others toward creating an innovative instructional plan that incorporates interdisciplinary content and digital literacies prompted by emerging technologies.</w:delText>
        </w:r>
      </w:del>
    </w:p>
    <w:p w:rsidR="00000000" w:rsidRDefault="005C1450">
      <w:pPr>
        <w:pStyle w:val="ListParagraph"/>
        <w:numPr>
          <w:ilvl w:val="0"/>
          <w:numId w:val="2"/>
        </w:numPr>
        <w:spacing w:after="0"/>
        <w:jc w:val="center"/>
        <w:rPr>
          <w:del w:id="1097" w:author="Julie Coiro" w:date="2013-05-20T08:11:00Z"/>
          <w:rFonts w:ascii="Times New Roman" w:hAnsi="Times New Roman" w:cs="Times New Roman"/>
          <w:b/>
          <w:sz w:val="22"/>
          <w:szCs w:val="22"/>
          <w:rPrChange w:id="1098" w:author="Julie Coiro" w:date="2013-05-20T08:34:00Z">
            <w:rPr>
              <w:del w:id="1099" w:author="Julie Coiro" w:date="2013-05-20T08:11:00Z"/>
              <w:rFonts w:ascii="Times New Roman" w:hAnsi="Times New Roman"/>
              <w:szCs w:val="22"/>
            </w:rPr>
          </w:rPrChange>
        </w:rPr>
        <w:pPrChange w:id="1100" w:author="Julie Coiro" w:date="2013-05-20T08:34:00Z">
          <w:pPr>
            <w:pStyle w:val="ListParagraph"/>
            <w:numPr>
              <w:numId w:val="2"/>
            </w:numPr>
            <w:spacing w:after="0"/>
            <w:ind w:hanging="360"/>
          </w:pPr>
        </w:pPrChange>
      </w:pPr>
      <w:del w:id="1101" w:author="Julie Coiro" w:date="2013-05-20T08:11:00Z">
        <w:r w:rsidRPr="005C1450">
          <w:rPr>
            <w:b/>
            <w:sz w:val="22"/>
            <w:szCs w:val="22"/>
            <w:rPrChange w:id="1102" w:author="Julie Coiro" w:date="2013-05-20T08:34:00Z">
              <w:rPr>
                <w:b/>
                <w:i/>
                <w:szCs w:val="22"/>
              </w:rPr>
            </w:rPrChange>
          </w:rPr>
          <w:delText>4:45-5:00 ~ Daily Wrap-Up</w:delText>
        </w:r>
      </w:del>
    </w:p>
    <w:p w:rsidR="00000000" w:rsidRDefault="008529D4">
      <w:pPr>
        <w:jc w:val="center"/>
        <w:rPr>
          <w:del w:id="1103" w:author="Julie Coiro" w:date="2013-03-20T07:03:00Z"/>
          <w:b/>
          <w:sz w:val="22"/>
          <w:szCs w:val="22"/>
          <w:rPrChange w:id="1104" w:author="Julie Coiro" w:date="2013-05-20T08:34:00Z">
            <w:rPr>
              <w:del w:id="1105" w:author="Julie Coiro" w:date="2013-03-20T07:03:00Z"/>
              <w:b/>
              <w:szCs w:val="22"/>
            </w:rPr>
          </w:rPrChange>
        </w:rPr>
        <w:pPrChange w:id="1106" w:author="Julie Coiro" w:date="2013-05-20T08:34:00Z">
          <w:pPr/>
        </w:pPrChange>
      </w:pPr>
    </w:p>
    <w:p w:rsidR="00000000" w:rsidRDefault="005C1450">
      <w:pPr>
        <w:jc w:val="center"/>
        <w:rPr>
          <w:ins w:id="1107" w:author="Julie Coiro" w:date="2013-05-20T08:28:00Z"/>
          <w:b/>
          <w:sz w:val="22"/>
          <w:szCs w:val="22"/>
        </w:rPr>
        <w:pPrChange w:id="1108" w:author="Julie Coiro" w:date="2013-05-20T08:34:00Z">
          <w:pPr/>
        </w:pPrChange>
      </w:pPr>
      <w:ins w:id="1109" w:author="Julie Coiro" w:date="2013-05-20T08:34:00Z">
        <w:r w:rsidRPr="005C1450">
          <w:rPr>
            <w:b/>
            <w:sz w:val="22"/>
            <w:szCs w:val="22"/>
            <w:rPrChange w:id="1110" w:author="Julie Coiro" w:date="2013-05-20T08:34:00Z">
              <w:rPr>
                <w:i/>
                <w:sz w:val="22"/>
                <w:szCs w:val="22"/>
              </w:rPr>
            </w:rPrChange>
          </w:rPr>
          <w:t>ASSIGNMENTS</w:t>
        </w:r>
      </w:ins>
    </w:p>
    <w:p w:rsidR="009B6DA7" w:rsidRDefault="009B6DA7" w:rsidP="009B6DA7">
      <w:pPr>
        <w:numPr>
          <w:ins w:id="1111" w:author="Julie Coiro" w:date="2013-05-20T08:28:00Z"/>
        </w:numPr>
        <w:rPr>
          <w:ins w:id="1112" w:author="Julie Coiro" w:date="2013-05-20T08:28:00Z"/>
          <w:b/>
          <w:sz w:val="22"/>
          <w:szCs w:val="22"/>
        </w:rPr>
      </w:pPr>
    </w:p>
    <w:p w:rsidR="009B6DA7" w:rsidRDefault="009B6DA7" w:rsidP="009B6DA7">
      <w:pPr>
        <w:numPr>
          <w:ins w:id="1113" w:author="Julie Coiro" w:date="2013-05-20T08:28:00Z"/>
        </w:numPr>
        <w:rPr>
          <w:ins w:id="1114" w:author="Julie Coiro" w:date="2013-05-20T08:28:00Z"/>
          <w:sz w:val="22"/>
          <w:szCs w:val="22"/>
        </w:rPr>
      </w:pPr>
      <w:ins w:id="1115" w:author="Julie Coiro" w:date="2013-05-20T08:28:00Z">
        <w:r w:rsidRPr="0012783D">
          <w:rPr>
            <w:b/>
            <w:sz w:val="22"/>
            <w:szCs w:val="22"/>
          </w:rPr>
          <w:t>Project-Based Inquiry (PBI)</w:t>
        </w:r>
        <w:r>
          <w:rPr>
            <w:b/>
            <w:sz w:val="22"/>
            <w:szCs w:val="22"/>
          </w:rPr>
          <w:t xml:space="preserve"> Plan</w:t>
        </w:r>
        <w:r w:rsidRPr="0012783D">
          <w:rPr>
            <w:b/>
            <w:sz w:val="22"/>
            <w:szCs w:val="22"/>
          </w:rPr>
          <w:t>.</w:t>
        </w:r>
        <w:r w:rsidRPr="0012783D">
          <w:rPr>
            <w:sz w:val="22"/>
            <w:szCs w:val="22"/>
          </w:rPr>
          <w:t xml:space="preserve"> </w:t>
        </w:r>
        <w:r w:rsidRPr="0012783D">
          <w:rPr>
            <w:i/>
            <w:sz w:val="22"/>
            <w:szCs w:val="22"/>
          </w:rPr>
          <w:t xml:space="preserve">[All summer institute participants complete this project.] </w:t>
        </w:r>
      </w:ins>
    </w:p>
    <w:p w:rsidR="009B6DA7" w:rsidRDefault="009B6DA7" w:rsidP="009B6DA7">
      <w:pPr>
        <w:numPr>
          <w:ins w:id="1116" w:author="Julie Coiro" w:date="2013-05-20T08:28:00Z"/>
        </w:numPr>
        <w:rPr>
          <w:ins w:id="1117" w:author="Julie Coiro" w:date="2013-05-20T08:28:00Z"/>
          <w:sz w:val="22"/>
          <w:szCs w:val="22"/>
        </w:rPr>
      </w:pPr>
      <w:ins w:id="1118" w:author="Julie Coiro" w:date="2013-05-20T08:28:00Z">
        <w:r w:rsidRPr="0012783D">
          <w:rPr>
            <w:sz w:val="22"/>
            <w:szCs w:val="22"/>
          </w:rPr>
          <w:t>Both students and teachers can learn by creating with digital texts, tools and technologies. In this assignment, you will plan a media/technology project that will assist and enhance your teaching. You’ll work with another Institute participant to collaboratively create an example of the type of project your students might create as part of your instructional plan.  Using the stages of project-based learning, you’ll identify a compelling question, gather and analyze information, develop a creative synthesi</w:t>
        </w:r>
        <w:r>
          <w:rPr>
            <w:sz w:val="22"/>
            <w:szCs w:val="22"/>
          </w:rPr>
          <w:t>s</w:t>
        </w:r>
        <w:r w:rsidRPr="0012783D">
          <w:rPr>
            <w:sz w:val="22"/>
            <w:szCs w:val="22"/>
          </w:rPr>
          <w:t xml:space="preserve">, reflect and receive feedback on </w:t>
        </w:r>
        <w:r>
          <w:rPr>
            <w:sz w:val="22"/>
            <w:szCs w:val="22"/>
          </w:rPr>
          <w:t>your</w:t>
        </w:r>
        <w:r w:rsidRPr="0012783D">
          <w:rPr>
            <w:sz w:val="22"/>
            <w:szCs w:val="22"/>
          </w:rPr>
          <w:t xml:space="preserve"> work, and revise and publish the work. Decide what digital texts, tools and technologies are most appropriate for your work. Focus your project idea so that you can complete it within the tight time frame of the institute. Consider how you will </w:t>
        </w:r>
        <w:r>
          <w:rPr>
            <w:sz w:val="22"/>
            <w:szCs w:val="22"/>
          </w:rPr>
          <w:t>distribute</w:t>
        </w:r>
        <w:r w:rsidRPr="0012783D">
          <w:rPr>
            <w:sz w:val="22"/>
            <w:szCs w:val="22"/>
          </w:rPr>
          <w:t xml:space="preserve"> or shar</w:t>
        </w:r>
        <w:r>
          <w:rPr>
            <w:sz w:val="22"/>
            <w:szCs w:val="22"/>
          </w:rPr>
          <w:t>e</w:t>
        </w:r>
        <w:r w:rsidRPr="0012783D">
          <w:rPr>
            <w:sz w:val="22"/>
            <w:szCs w:val="22"/>
          </w:rPr>
          <w:t xml:space="preserve"> your message to the target audience and develop a written pre-production plan. After getting feedback from a workshop leader, spend time in the Design Studio</w:t>
        </w:r>
        <w:r>
          <w:rPr>
            <w:sz w:val="22"/>
            <w:szCs w:val="22"/>
          </w:rPr>
          <w:t xml:space="preserve"> to </w:t>
        </w:r>
        <w:r w:rsidRPr="0012783D">
          <w:rPr>
            <w:sz w:val="22"/>
            <w:szCs w:val="22"/>
          </w:rPr>
          <w:t xml:space="preserve">compose your project by working collaboratively with a partner. </w:t>
        </w:r>
      </w:ins>
    </w:p>
    <w:p w:rsidR="009B6DA7" w:rsidRDefault="009B6DA7" w:rsidP="009B6DA7">
      <w:pPr>
        <w:numPr>
          <w:ins w:id="1119" w:author="Julie Coiro" w:date="2013-05-20T08:28:00Z"/>
        </w:numPr>
        <w:rPr>
          <w:ins w:id="1120" w:author="Julie Coiro" w:date="2013-05-20T08:28:00Z"/>
          <w:b/>
          <w:sz w:val="22"/>
          <w:szCs w:val="22"/>
        </w:rPr>
      </w:pPr>
    </w:p>
    <w:p w:rsidR="009B6DA7" w:rsidRPr="0012783D" w:rsidRDefault="009B6DA7" w:rsidP="009B6DA7">
      <w:pPr>
        <w:numPr>
          <w:ins w:id="1121" w:author="Julie Coiro" w:date="2013-05-20T08:28:00Z"/>
        </w:numPr>
        <w:ind w:left="360"/>
        <w:rPr>
          <w:ins w:id="1122" w:author="Julie Coiro" w:date="2013-05-20T08:28:00Z"/>
          <w:sz w:val="22"/>
          <w:szCs w:val="22"/>
        </w:rPr>
      </w:pPr>
      <w:ins w:id="1123" w:author="Julie Coiro" w:date="2013-05-20T08:28:00Z">
        <w:r w:rsidRPr="0012783D">
          <w:rPr>
            <w:b/>
            <w:sz w:val="22"/>
            <w:szCs w:val="22"/>
          </w:rPr>
          <w:t xml:space="preserve">Write an Instructional Plan. </w:t>
        </w:r>
        <w:r w:rsidRPr="0012783D">
          <w:rPr>
            <w:sz w:val="22"/>
            <w:szCs w:val="22"/>
          </w:rPr>
          <w:t>Your plan should describe the context of your learning environment, the learning objectives for your unit/lesson, the materials and resources to be used, the timetable,</w:t>
        </w:r>
      </w:ins>
      <w:ins w:id="1124" w:author="Julie Coiro" w:date="2013-06-21T15:25:00Z">
        <w:r w:rsidR="00C71F31">
          <w:rPr>
            <w:sz w:val="22"/>
            <w:szCs w:val="22"/>
          </w:rPr>
          <w:t xml:space="preserve"> an outline of key teaching points,</w:t>
        </w:r>
      </w:ins>
      <w:ins w:id="1125" w:author="Julie Coiro" w:date="2013-05-20T08:28:00Z">
        <w:r w:rsidRPr="0012783D">
          <w:rPr>
            <w:sz w:val="22"/>
            <w:szCs w:val="22"/>
          </w:rPr>
          <w:t xml:space="preserve"> the role of the media/technology project in the overall unit/lesson and your assessment plan.  Post thi</w:t>
        </w:r>
        <w:r w:rsidR="00343A28">
          <w:rPr>
            <w:sz w:val="22"/>
            <w:szCs w:val="22"/>
          </w:rPr>
          <w:t>s plan to your wiki page.</w:t>
        </w:r>
      </w:ins>
      <w:ins w:id="1126" w:author="Julie Coiro" w:date="2013-05-20T08:46:00Z">
        <w:r w:rsidR="00C71F31">
          <w:rPr>
            <w:sz w:val="22"/>
            <w:szCs w:val="22"/>
          </w:rPr>
          <w:t xml:space="preserve"> (7</w:t>
        </w:r>
        <w:r w:rsidR="00605A00">
          <w:rPr>
            <w:sz w:val="22"/>
            <w:szCs w:val="22"/>
          </w:rPr>
          <w:t>0</w:t>
        </w:r>
        <w:r w:rsidR="00D8779A">
          <w:rPr>
            <w:sz w:val="22"/>
            <w:szCs w:val="22"/>
          </w:rPr>
          <w:t xml:space="preserve"> points) </w:t>
        </w:r>
      </w:ins>
    </w:p>
    <w:p w:rsidR="009B6DA7" w:rsidRDefault="009B6DA7" w:rsidP="009B6DA7">
      <w:pPr>
        <w:numPr>
          <w:ins w:id="1127" w:author="Julie Coiro" w:date="2013-05-20T08:28:00Z"/>
        </w:numPr>
        <w:rPr>
          <w:ins w:id="1128" w:author="Julie Coiro" w:date="2013-05-20T08:28:00Z"/>
          <w:b/>
          <w:sz w:val="22"/>
          <w:szCs w:val="22"/>
        </w:rPr>
      </w:pPr>
    </w:p>
    <w:p w:rsidR="009B6DA7" w:rsidRPr="0012783D" w:rsidRDefault="009B6DA7" w:rsidP="009B6DA7">
      <w:pPr>
        <w:numPr>
          <w:ins w:id="1129" w:author="Julie Coiro" w:date="2013-05-20T08:28:00Z"/>
        </w:numPr>
        <w:ind w:left="360"/>
        <w:rPr>
          <w:ins w:id="1130" w:author="Julie Coiro" w:date="2013-05-20T08:28:00Z"/>
          <w:b/>
          <w:sz w:val="22"/>
          <w:szCs w:val="22"/>
        </w:rPr>
      </w:pPr>
      <w:ins w:id="1131" w:author="Julie Coiro" w:date="2013-05-20T08:28:00Z">
        <w:r w:rsidRPr="0012783D">
          <w:rPr>
            <w:b/>
            <w:sz w:val="22"/>
            <w:szCs w:val="22"/>
          </w:rPr>
          <w:t xml:space="preserve">Write a Pre-Production Plan. </w:t>
        </w:r>
        <w:r w:rsidRPr="0012783D">
          <w:rPr>
            <w:sz w:val="22"/>
            <w:szCs w:val="22"/>
          </w:rPr>
          <w:t xml:space="preserve">The production plan identifies the genre or type of message you will create and briefly describes the key message content. You also describe the specific target audience and purpose of the message (informative, entertaining, persuasive). What techniques will be used to attract and hold audience attention? What values will be communicated through image, language and sound? Create a document that helps the reader visualize the project before you create it. Post this plan to your wiki page. </w:t>
        </w:r>
      </w:ins>
      <w:ins w:id="1132" w:author="Julie Coiro" w:date="2013-05-20T08:46:00Z">
        <w:r w:rsidR="00B43D61">
          <w:rPr>
            <w:sz w:val="22"/>
            <w:szCs w:val="22"/>
          </w:rPr>
          <w:t>(25</w:t>
        </w:r>
        <w:r w:rsidR="0076003C">
          <w:rPr>
            <w:sz w:val="22"/>
            <w:szCs w:val="22"/>
          </w:rPr>
          <w:t xml:space="preserve"> points) </w:t>
        </w:r>
      </w:ins>
    </w:p>
    <w:p w:rsidR="009B6DA7" w:rsidRPr="0012783D" w:rsidRDefault="009B6DA7" w:rsidP="009B6DA7">
      <w:pPr>
        <w:numPr>
          <w:ins w:id="1133" w:author="Julie Coiro" w:date="2013-05-20T08:28:00Z"/>
        </w:numPr>
        <w:rPr>
          <w:ins w:id="1134" w:author="Julie Coiro" w:date="2013-05-20T08:28:00Z"/>
          <w:b/>
          <w:sz w:val="22"/>
          <w:szCs w:val="22"/>
        </w:rPr>
      </w:pPr>
    </w:p>
    <w:p w:rsidR="009B6DA7" w:rsidRDefault="009B6DA7" w:rsidP="009B6DA7">
      <w:pPr>
        <w:numPr>
          <w:ins w:id="1135" w:author="Julie Coiro" w:date="2013-05-20T08:28:00Z"/>
        </w:numPr>
        <w:ind w:left="360"/>
        <w:rPr>
          <w:ins w:id="1136" w:author="Julie Coiro" w:date="2013-05-20T08:28:00Z"/>
          <w:sz w:val="22"/>
          <w:szCs w:val="22"/>
        </w:rPr>
      </w:pPr>
      <w:ins w:id="1137" w:author="Julie Coiro" w:date="2013-05-20T08:28:00Z">
        <w:r w:rsidRPr="0012783D">
          <w:rPr>
            <w:rFonts w:asciiTheme="minorHAnsi" w:eastAsiaTheme="minorHAnsi" w:hAnsiTheme="minorHAnsi" w:cstheme="minorBidi"/>
            <w:b/>
            <w:sz w:val="22"/>
            <w:szCs w:val="22"/>
          </w:rPr>
          <w:t xml:space="preserve">Compose your Project. </w:t>
        </w:r>
        <w:r w:rsidRPr="0012783D">
          <w:rPr>
            <w:rFonts w:asciiTheme="minorHAnsi" w:eastAsiaTheme="minorHAnsi" w:hAnsiTheme="minorHAnsi" w:cstheme="minorBidi"/>
            <w:sz w:val="22"/>
            <w:szCs w:val="22"/>
          </w:rPr>
          <w:t xml:space="preserve">Produce your project </w:t>
        </w:r>
      </w:ins>
      <w:ins w:id="1138" w:author="Julie Coiro" w:date="2013-05-20T08:51:00Z">
        <w:r w:rsidR="003F58A4">
          <w:rPr>
            <w:rFonts w:asciiTheme="minorHAnsi" w:eastAsiaTheme="minorHAnsi" w:hAnsiTheme="minorHAnsi" w:cstheme="minorBidi"/>
            <w:sz w:val="22"/>
            <w:szCs w:val="22"/>
          </w:rPr>
          <w:t xml:space="preserve">and two products </w:t>
        </w:r>
        <w:r w:rsidR="00832659">
          <w:rPr>
            <w:rFonts w:asciiTheme="minorHAnsi" w:eastAsiaTheme="minorHAnsi" w:hAnsiTheme="minorHAnsi" w:cstheme="minorBidi"/>
            <w:sz w:val="22"/>
            <w:szCs w:val="22"/>
          </w:rPr>
          <w:t xml:space="preserve">(one for teaching, one example of student product) </w:t>
        </w:r>
      </w:ins>
      <w:ins w:id="1139" w:author="Julie Coiro" w:date="2013-05-20T08:28:00Z">
        <w:r w:rsidRPr="0012783D">
          <w:rPr>
            <w:rFonts w:asciiTheme="minorHAnsi" w:eastAsiaTheme="minorHAnsi" w:hAnsiTheme="minorHAnsi" w:cstheme="minorBidi"/>
            <w:sz w:val="22"/>
            <w:szCs w:val="22"/>
          </w:rPr>
          <w:t>using whatever media/technology tools you need. Learn new skills “just-in-time” when you need to use them with support from project mentors. Receive warm and cool feedback on your draft and then publish to the course wiki. Include a brief description of your specific contributions to the project in relation to the work of your partner</w:t>
        </w:r>
        <w:r>
          <w:rPr>
            <w:sz w:val="22"/>
            <w:szCs w:val="22"/>
          </w:rPr>
          <w:t xml:space="preserve">. </w:t>
        </w:r>
      </w:ins>
      <w:ins w:id="1140" w:author="Julie Coiro" w:date="2013-05-20T08:46:00Z">
        <w:r w:rsidR="00846B4C">
          <w:rPr>
            <w:sz w:val="22"/>
            <w:szCs w:val="22"/>
          </w:rPr>
          <w:t>(6</w:t>
        </w:r>
        <w:r w:rsidR="00211BC2">
          <w:rPr>
            <w:sz w:val="22"/>
            <w:szCs w:val="22"/>
          </w:rPr>
          <w:t xml:space="preserve">0 points) </w:t>
        </w:r>
      </w:ins>
    </w:p>
    <w:p w:rsidR="009B6DA7" w:rsidRPr="0012783D" w:rsidRDefault="009B6DA7" w:rsidP="009B6DA7">
      <w:pPr>
        <w:numPr>
          <w:ins w:id="1141" w:author="Julie Coiro" w:date="2013-05-20T08:28:00Z"/>
        </w:numPr>
        <w:rPr>
          <w:ins w:id="1142" w:author="Julie Coiro" w:date="2013-05-20T08:28:00Z"/>
          <w:sz w:val="22"/>
          <w:szCs w:val="22"/>
        </w:rPr>
      </w:pPr>
    </w:p>
    <w:p w:rsidR="009B6DA7" w:rsidRDefault="009B6DA7" w:rsidP="009B6DA7">
      <w:pPr>
        <w:numPr>
          <w:ins w:id="1143" w:author="Julie Coiro" w:date="2013-05-20T08:28:00Z"/>
        </w:numPr>
        <w:ind w:left="360"/>
        <w:rPr>
          <w:ins w:id="1144" w:author="Julie Coiro" w:date="2013-05-20T08:28:00Z"/>
          <w:rFonts w:eastAsiaTheme="minorHAnsi"/>
          <w:sz w:val="22"/>
          <w:szCs w:val="22"/>
        </w:rPr>
      </w:pPr>
      <w:ins w:id="1145" w:author="Julie Coiro" w:date="2013-05-20T08:28:00Z">
        <w:r w:rsidRPr="0012783D">
          <w:rPr>
            <w:rFonts w:asciiTheme="minorHAnsi" w:eastAsiaTheme="minorHAnsi" w:hAnsiTheme="minorHAnsi" w:cstheme="minorBidi"/>
            <w:b/>
            <w:sz w:val="22"/>
            <w:szCs w:val="22"/>
          </w:rPr>
          <w:t>Post-Production Reflection.</w:t>
        </w:r>
        <w:r w:rsidRPr="0012783D">
          <w:rPr>
            <w:rFonts w:asciiTheme="minorHAnsi" w:eastAsiaTheme="minorHAnsi" w:hAnsiTheme="minorHAnsi" w:cstheme="minorBidi"/>
            <w:sz w:val="22"/>
            <w:szCs w:val="22"/>
          </w:rPr>
          <w:t xml:space="preserve"> Participate in an oral reflection and debriefing process where you describe the creative process, what you learned about yourself, and how you will implement this project in working with your own students. </w:t>
        </w:r>
      </w:ins>
      <w:ins w:id="1146" w:author="Julie Coiro" w:date="2013-05-20T08:46:00Z">
        <w:r w:rsidR="00B43D61">
          <w:rPr>
            <w:rFonts w:asciiTheme="minorHAnsi" w:eastAsiaTheme="minorHAnsi" w:hAnsiTheme="minorHAnsi" w:cstheme="minorBidi"/>
            <w:sz w:val="22"/>
            <w:szCs w:val="22"/>
          </w:rPr>
          <w:t>(20</w:t>
        </w:r>
        <w:r w:rsidR="00875D6F">
          <w:rPr>
            <w:rFonts w:asciiTheme="minorHAnsi" w:eastAsiaTheme="minorHAnsi" w:hAnsiTheme="minorHAnsi" w:cstheme="minorBidi"/>
            <w:sz w:val="22"/>
            <w:szCs w:val="22"/>
          </w:rPr>
          <w:t xml:space="preserve"> points) </w:t>
        </w:r>
      </w:ins>
    </w:p>
    <w:p w:rsidR="009B6DA7" w:rsidRPr="0012783D" w:rsidRDefault="009B6DA7" w:rsidP="009B6DA7">
      <w:pPr>
        <w:numPr>
          <w:ins w:id="1147" w:author="Julie Coiro" w:date="2013-05-20T08:28:00Z"/>
        </w:numPr>
        <w:rPr>
          <w:ins w:id="1148" w:author="Julie Coiro" w:date="2013-05-20T08:28:00Z"/>
          <w:sz w:val="22"/>
          <w:szCs w:val="22"/>
        </w:rPr>
      </w:pPr>
    </w:p>
    <w:p w:rsidR="00D312E7" w:rsidRDefault="009B6DA7" w:rsidP="009B6DA7">
      <w:pPr>
        <w:numPr>
          <w:ins w:id="1149" w:author="Julie Coiro" w:date="2013-05-20T08:28:00Z"/>
        </w:numPr>
        <w:rPr>
          <w:ins w:id="1150" w:author="Julie Coiro" w:date="2013-05-20T08:48:00Z"/>
          <w:sz w:val="22"/>
          <w:szCs w:val="22"/>
        </w:rPr>
      </w:pPr>
      <w:ins w:id="1151" w:author="Julie Coiro" w:date="2013-05-20T08:28:00Z">
        <w:r w:rsidRPr="0012783D">
          <w:rPr>
            <w:sz w:val="22"/>
            <w:szCs w:val="22"/>
          </w:rPr>
          <w:t xml:space="preserve">II. </w:t>
        </w:r>
      </w:ins>
      <w:ins w:id="1152" w:author="Julie Coiro" w:date="2013-05-20T08:48:00Z">
        <w:r w:rsidR="00D312E7" w:rsidRPr="0012783D">
          <w:rPr>
            <w:b/>
            <w:sz w:val="22"/>
            <w:szCs w:val="22"/>
          </w:rPr>
          <w:t xml:space="preserve">Digital Literacies Institute </w:t>
        </w:r>
      </w:ins>
      <w:ins w:id="1153" w:author="Julie Coiro" w:date="2013-05-20T08:49:00Z">
        <w:r w:rsidR="00D059A7">
          <w:rPr>
            <w:b/>
            <w:sz w:val="22"/>
            <w:szCs w:val="22"/>
          </w:rPr>
          <w:t>Open</w:t>
        </w:r>
        <w:r w:rsidR="00FF6710">
          <w:rPr>
            <w:b/>
            <w:sz w:val="22"/>
            <w:szCs w:val="22"/>
          </w:rPr>
          <w:t>ing</w:t>
        </w:r>
        <w:r w:rsidR="00D059A7">
          <w:rPr>
            <w:b/>
            <w:sz w:val="22"/>
            <w:szCs w:val="22"/>
          </w:rPr>
          <w:t xml:space="preserve"> Survey and </w:t>
        </w:r>
      </w:ins>
      <w:ins w:id="1154" w:author="Julie Coiro" w:date="2013-05-20T08:48:00Z">
        <w:r w:rsidR="00D312E7" w:rsidRPr="0012783D">
          <w:rPr>
            <w:b/>
            <w:sz w:val="22"/>
            <w:szCs w:val="22"/>
          </w:rPr>
          <w:t>Closing Reflection:</w:t>
        </w:r>
        <w:r w:rsidR="00D312E7" w:rsidRPr="0012783D">
          <w:rPr>
            <w:sz w:val="22"/>
            <w:szCs w:val="22"/>
          </w:rPr>
          <w:t xml:space="preserve"> </w:t>
        </w:r>
        <w:r w:rsidR="00D312E7" w:rsidRPr="0012783D">
          <w:rPr>
            <w:i/>
            <w:sz w:val="22"/>
            <w:szCs w:val="22"/>
          </w:rPr>
          <w:t>[All summer institute participants complete this project.]</w:t>
        </w:r>
      </w:ins>
    </w:p>
    <w:p w:rsidR="00D312E7" w:rsidRDefault="00D059A7" w:rsidP="009B6DA7">
      <w:pPr>
        <w:numPr>
          <w:ins w:id="1155" w:author="Julie Coiro" w:date="2013-05-20T08:48:00Z"/>
        </w:numPr>
        <w:rPr>
          <w:ins w:id="1156" w:author="Julie Coiro" w:date="2013-05-20T08:48:00Z"/>
          <w:sz w:val="22"/>
          <w:szCs w:val="22"/>
        </w:rPr>
      </w:pPr>
      <w:ins w:id="1157" w:author="Julie Coiro" w:date="2013-05-20T08:49:00Z">
        <w:r>
          <w:rPr>
            <w:sz w:val="22"/>
            <w:szCs w:val="22"/>
          </w:rPr>
          <w:t xml:space="preserve">Prior to and </w:t>
        </w:r>
      </w:ins>
      <w:ins w:id="1158" w:author="Julie Coiro" w:date="2013-05-20T08:48:00Z">
        <w:r w:rsidR="00D312E7">
          <w:rPr>
            <w:sz w:val="22"/>
            <w:szCs w:val="22"/>
          </w:rPr>
          <w:t>f</w:t>
        </w:r>
        <w:r w:rsidR="00D312E7" w:rsidRPr="0012783D">
          <w:rPr>
            <w:sz w:val="22"/>
            <w:szCs w:val="22"/>
          </w:rPr>
          <w:t xml:space="preserve">ollowing the institute, </w:t>
        </w:r>
        <w:r w:rsidR="00D312E7">
          <w:rPr>
            <w:i/>
            <w:sz w:val="22"/>
            <w:szCs w:val="22"/>
          </w:rPr>
          <w:t>all participants</w:t>
        </w:r>
        <w:r w:rsidR="00D312E7" w:rsidRPr="0012783D">
          <w:rPr>
            <w:sz w:val="22"/>
            <w:szCs w:val="22"/>
          </w:rPr>
          <w:t xml:space="preserve"> will be responsible for completing a</w:t>
        </w:r>
        <w:r w:rsidR="00D312E7">
          <w:rPr>
            <w:sz w:val="22"/>
            <w:szCs w:val="22"/>
          </w:rPr>
          <w:t xml:space="preserve"> brief survey about the quality of the learning experience. </w:t>
        </w:r>
        <w:r w:rsidR="00D312E7">
          <w:rPr>
            <w:i/>
            <w:sz w:val="22"/>
            <w:szCs w:val="22"/>
          </w:rPr>
          <w:t>Those receiving graduate credit</w:t>
        </w:r>
        <w:r w:rsidR="00D312E7">
          <w:rPr>
            <w:sz w:val="22"/>
            <w:szCs w:val="22"/>
          </w:rPr>
          <w:t xml:space="preserve"> will </w:t>
        </w:r>
      </w:ins>
      <w:ins w:id="1159" w:author="Julie Coiro" w:date="2013-05-20T08:54:00Z">
        <w:r w:rsidR="00BC6E55">
          <w:rPr>
            <w:sz w:val="22"/>
            <w:szCs w:val="22"/>
          </w:rPr>
          <w:t>have an</w:t>
        </w:r>
        <w:r w:rsidR="005A2D3A">
          <w:rPr>
            <w:sz w:val="22"/>
            <w:szCs w:val="22"/>
          </w:rPr>
          <w:t xml:space="preserve"> additional reading assignment before the ins</w:t>
        </w:r>
        <w:r w:rsidR="00532068">
          <w:rPr>
            <w:sz w:val="22"/>
            <w:szCs w:val="22"/>
          </w:rPr>
          <w:t>t</w:t>
        </w:r>
        <w:r w:rsidR="005A2D3A">
          <w:rPr>
            <w:sz w:val="22"/>
            <w:szCs w:val="22"/>
          </w:rPr>
          <w:t xml:space="preserve">itute and </w:t>
        </w:r>
        <w:r w:rsidR="00627211">
          <w:rPr>
            <w:sz w:val="22"/>
            <w:szCs w:val="22"/>
          </w:rPr>
          <w:t xml:space="preserve">will </w:t>
        </w:r>
      </w:ins>
      <w:ins w:id="1160" w:author="Julie Coiro" w:date="2013-05-20T08:48:00Z">
        <w:r w:rsidR="00627211">
          <w:rPr>
            <w:sz w:val="22"/>
            <w:szCs w:val="22"/>
          </w:rPr>
          <w:t>compose</w:t>
        </w:r>
        <w:r w:rsidR="00D312E7">
          <w:rPr>
            <w:sz w:val="22"/>
            <w:szCs w:val="22"/>
          </w:rPr>
          <w:t xml:space="preserve"> a formal reflection paper</w:t>
        </w:r>
      </w:ins>
      <w:ins w:id="1161" w:author="Julie Coiro" w:date="2013-05-20T08:54:00Z">
        <w:r w:rsidR="00627211">
          <w:rPr>
            <w:sz w:val="22"/>
            <w:szCs w:val="22"/>
          </w:rPr>
          <w:t xml:space="preserve"> at the end</w:t>
        </w:r>
      </w:ins>
      <w:ins w:id="1162" w:author="Julie Coiro" w:date="2013-05-20T08:48:00Z">
        <w:r w:rsidR="00D312E7">
          <w:rPr>
            <w:sz w:val="22"/>
            <w:szCs w:val="22"/>
          </w:rPr>
          <w:t xml:space="preserve">. </w:t>
        </w:r>
        <w:r w:rsidR="00D312E7" w:rsidRPr="0012783D">
          <w:rPr>
            <w:sz w:val="22"/>
            <w:szCs w:val="22"/>
          </w:rPr>
          <w:t>The questions you should respond to in your reflection are available on the wiki</w:t>
        </w:r>
      </w:ins>
      <w:ins w:id="1163" w:author="Julie Coiro" w:date="2013-05-20T08:49:00Z">
        <w:r w:rsidR="00FF6710">
          <w:rPr>
            <w:sz w:val="22"/>
            <w:szCs w:val="22"/>
          </w:rPr>
          <w:t xml:space="preserve"> (30 points)</w:t>
        </w:r>
      </w:ins>
      <w:ins w:id="1164" w:author="Julie Coiro" w:date="2013-05-20T08:48:00Z">
        <w:r w:rsidR="00D312E7">
          <w:rPr>
            <w:sz w:val="22"/>
            <w:szCs w:val="22"/>
          </w:rPr>
          <w:t>.</w:t>
        </w:r>
      </w:ins>
      <w:ins w:id="1165" w:author="Julie Coiro" w:date="2013-05-20T08:53:00Z">
        <w:r w:rsidR="00884A30">
          <w:rPr>
            <w:sz w:val="22"/>
            <w:szCs w:val="22"/>
          </w:rPr>
          <w:t xml:space="preserve"> </w:t>
        </w:r>
        <w:r w:rsidR="00884A30" w:rsidRPr="0012783D">
          <w:rPr>
            <w:i/>
            <w:sz w:val="22"/>
            <w:szCs w:val="22"/>
          </w:rPr>
          <w:t>Due no later than Monday, August 5, 2013 at 5PM.</w:t>
        </w:r>
      </w:ins>
    </w:p>
    <w:p w:rsidR="009B6DA7" w:rsidRDefault="009B6DA7" w:rsidP="009B6DA7">
      <w:pPr>
        <w:numPr>
          <w:ins w:id="1166" w:author="Julie Coiro" w:date="2013-05-20T08:28:00Z"/>
        </w:numPr>
        <w:rPr>
          <w:ins w:id="1167" w:author="Julie Coiro" w:date="2013-05-20T08:28:00Z"/>
          <w:sz w:val="22"/>
          <w:szCs w:val="22"/>
        </w:rPr>
      </w:pPr>
    </w:p>
    <w:p w:rsidR="00D312E7" w:rsidRPr="00CE4249" w:rsidRDefault="009B6DA7" w:rsidP="00D312E7">
      <w:pPr>
        <w:numPr>
          <w:ins w:id="1168" w:author="Julie Coiro" w:date="2013-05-20T08:48:00Z"/>
        </w:numPr>
        <w:rPr>
          <w:ins w:id="1169" w:author="Julie Coiro" w:date="2013-05-20T08:48:00Z"/>
          <w:b/>
          <w:sz w:val="22"/>
          <w:szCs w:val="22"/>
          <w:rPrChange w:id="1170" w:author="Julie Coiro" w:date="2013-05-20T08:48:00Z">
            <w:rPr>
              <w:ins w:id="1171" w:author="Julie Coiro" w:date="2013-05-20T08:48:00Z"/>
              <w:sz w:val="22"/>
              <w:szCs w:val="22"/>
            </w:rPr>
          </w:rPrChange>
        </w:rPr>
      </w:pPr>
      <w:ins w:id="1172" w:author="Julie Coiro" w:date="2013-05-20T08:28:00Z">
        <w:r w:rsidRPr="0012783D">
          <w:rPr>
            <w:sz w:val="22"/>
            <w:szCs w:val="22"/>
          </w:rPr>
          <w:t xml:space="preserve">III. </w:t>
        </w:r>
      </w:ins>
      <w:ins w:id="1173" w:author="Julie Coiro" w:date="2013-05-20T08:48:00Z">
        <w:r w:rsidR="00D312E7" w:rsidRPr="0012783D">
          <w:rPr>
            <w:b/>
            <w:sz w:val="22"/>
            <w:szCs w:val="22"/>
          </w:rPr>
          <w:t>Cool Tools Review and Application Pla</w:t>
        </w:r>
        <w:r w:rsidR="00D312E7">
          <w:rPr>
            <w:b/>
            <w:sz w:val="22"/>
            <w:szCs w:val="22"/>
          </w:rPr>
          <w:t>n.</w:t>
        </w:r>
        <w:r w:rsidR="00D312E7" w:rsidRPr="0012783D">
          <w:rPr>
            <w:sz w:val="22"/>
            <w:szCs w:val="22"/>
          </w:rPr>
          <w:t xml:space="preserve"> </w:t>
        </w:r>
        <w:r w:rsidR="00D312E7" w:rsidRPr="0012783D">
          <w:rPr>
            <w:i/>
            <w:sz w:val="22"/>
            <w:szCs w:val="22"/>
          </w:rPr>
          <w:t>[This assignment is required for those receiving graduate credit.]</w:t>
        </w:r>
        <w:r w:rsidR="00D312E7" w:rsidRPr="0012783D">
          <w:rPr>
            <w:sz w:val="22"/>
            <w:szCs w:val="22"/>
          </w:rPr>
          <w:t xml:space="preserve"> On the wiki, write a review and reflection of the Cool Tools sessions you attended. Describe the tools and imagine a specific application that could be relevant to your learning environment. Describe a lesson or unit plan in which you put at least one of these tools into action as an instructor and foresee having your students engaging in activities using these tools for content specific learning. Upload your writing to the wiki.</w:t>
        </w:r>
        <w:r w:rsidR="00D312E7">
          <w:rPr>
            <w:sz w:val="22"/>
            <w:szCs w:val="22"/>
          </w:rPr>
          <w:t xml:space="preserve"> (30 points)</w:t>
        </w:r>
        <w:r w:rsidR="00D312E7" w:rsidRPr="0012783D">
          <w:rPr>
            <w:sz w:val="22"/>
            <w:szCs w:val="22"/>
          </w:rPr>
          <w:t xml:space="preserve"> </w:t>
        </w:r>
        <w:r w:rsidR="00D312E7" w:rsidRPr="0012783D">
          <w:rPr>
            <w:i/>
            <w:sz w:val="22"/>
            <w:szCs w:val="22"/>
          </w:rPr>
          <w:t>Due no later than Monday, August 5, 2013 at 5PM.</w:t>
        </w:r>
        <w:r w:rsidR="00D312E7">
          <w:rPr>
            <w:sz w:val="22"/>
            <w:szCs w:val="22"/>
          </w:rPr>
          <w:t xml:space="preserve">  </w:t>
        </w:r>
      </w:ins>
    </w:p>
    <w:p w:rsidR="009B6DA7" w:rsidRDefault="009B6DA7" w:rsidP="009B6DA7">
      <w:pPr>
        <w:numPr>
          <w:ins w:id="1174" w:author="Julie Coiro" w:date="2013-05-20T08:28:00Z"/>
        </w:numPr>
        <w:rPr>
          <w:ins w:id="1175" w:author="Julie Coiro" w:date="2013-05-20T08:36:00Z"/>
          <w:sz w:val="22"/>
          <w:szCs w:val="22"/>
        </w:rPr>
      </w:pPr>
    </w:p>
    <w:p w:rsidR="0076650E" w:rsidRDefault="0076650E" w:rsidP="009B6DA7">
      <w:pPr>
        <w:numPr>
          <w:ins w:id="1176" w:author="Julie Coiro" w:date="2013-05-20T08:36:00Z"/>
        </w:numPr>
        <w:rPr>
          <w:ins w:id="1177" w:author="Julie Coiro" w:date="2013-05-20T08:36:00Z"/>
          <w:sz w:val="22"/>
          <w:szCs w:val="22"/>
        </w:rPr>
      </w:pPr>
    </w:p>
    <w:p w:rsidR="0076650E" w:rsidRPr="0076650E" w:rsidRDefault="0076650E" w:rsidP="009B6DA7">
      <w:pPr>
        <w:numPr>
          <w:ins w:id="1178" w:author="Julie Coiro" w:date="2013-05-20T08:36:00Z"/>
        </w:numPr>
        <w:rPr>
          <w:ins w:id="1179" w:author="Julie Coiro" w:date="2013-05-20T08:28:00Z"/>
          <w:sz w:val="22"/>
          <w:szCs w:val="22"/>
          <w:rPrChange w:id="1180" w:author="Julie Coiro" w:date="2013-05-20T08:36:00Z">
            <w:rPr>
              <w:ins w:id="1181" w:author="Julie Coiro" w:date="2013-05-20T08:28:00Z"/>
              <w:rFonts w:eastAsia="Times"/>
              <w:sz w:val="22"/>
              <w:szCs w:val="22"/>
            </w:rPr>
          </w:rPrChange>
        </w:rPr>
      </w:pPr>
    </w:p>
    <w:p w:rsidR="00BC6150" w:rsidRDefault="00BC6150">
      <w:pPr>
        <w:rPr>
          <w:ins w:id="1182" w:author="Julie Coiro" w:date="2013-05-20T08:43:00Z"/>
          <w:rFonts w:ascii="Times" w:eastAsia="Times" w:hAnsi="Times"/>
          <w:b/>
          <w:sz w:val="22"/>
          <w:szCs w:val="22"/>
        </w:rPr>
      </w:pPr>
      <w:ins w:id="1183" w:author="Julie Coiro" w:date="2013-05-20T08:43:00Z">
        <w:r>
          <w:rPr>
            <w:sz w:val="22"/>
            <w:szCs w:val="22"/>
          </w:rPr>
          <w:br w:type="page"/>
        </w:r>
      </w:ins>
    </w:p>
    <w:p w:rsidR="00000000" w:rsidRDefault="00380953">
      <w:pPr>
        <w:pStyle w:val="BodyText"/>
        <w:numPr>
          <w:ins w:id="1184" w:author="Julie Coiro" w:date="2013-05-20T08:44:00Z"/>
        </w:numPr>
        <w:jc w:val="center"/>
        <w:rPr>
          <w:ins w:id="1185" w:author="Julie Coiro" w:date="2013-05-20T08:44:00Z"/>
          <w:sz w:val="22"/>
          <w:szCs w:val="22"/>
        </w:rPr>
        <w:pPrChange w:id="1186" w:author="Julie Coiro" w:date="2013-05-20T08:44:00Z">
          <w:pPr>
            <w:pStyle w:val="BodyText"/>
          </w:pPr>
        </w:pPrChange>
      </w:pPr>
      <w:ins w:id="1187" w:author="Julie Coiro" w:date="2013-05-20T08:44:00Z">
        <w:r>
          <w:rPr>
            <w:sz w:val="22"/>
            <w:szCs w:val="22"/>
          </w:rPr>
          <w:t>FEES, DUE DATES, AND SCHEDULE OVERVIEW</w:t>
        </w:r>
      </w:ins>
    </w:p>
    <w:p w:rsidR="00380953" w:rsidRDefault="00380953" w:rsidP="009B6DA7">
      <w:pPr>
        <w:pStyle w:val="BodyText"/>
        <w:numPr>
          <w:ins w:id="1188" w:author="Julie Coiro" w:date="2013-05-20T08:44:00Z"/>
        </w:numPr>
        <w:rPr>
          <w:ins w:id="1189" w:author="Julie Coiro" w:date="2013-05-20T08:44:00Z"/>
          <w:sz w:val="22"/>
          <w:szCs w:val="22"/>
        </w:rPr>
      </w:pPr>
    </w:p>
    <w:p w:rsidR="009B6DA7" w:rsidRPr="00272BE3" w:rsidRDefault="009B6DA7" w:rsidP="009B6DA7">
      <w:pPr>
        <w:pStyle w:val="BodyText"/>
        <w:numPr>
          <w:ins w:id="1190" w:author="Julie Coiro" w:date="2013-05-20T08:28:00Z"/>
        </w:numPr>
        <w:rPr>
          <w:ins w:id="1191" w:author="Julie Coiro" w:date="2013-05-20T08:28:00Z"/>
          <w:rFonts w:ascii="Times New Roman" w:hAnsi="Times New Roman"/>
          <w:sz w:val="22"/>
          <w:szCs w:val="22"/>
        </w:rPr>
      </w:pPr>
      <w:ins w:id="1192" w:author="Julie Coiro" w:date="2013-05-20T08:28:00Z">
        <w:r w:rsidRPr="00800B59">
          <w:rPr>
            <w:sz w:val="22"/>
            <w:szCs w:val="22"/>
          </w:rPr>
          <w:t>Fees</w:t>
        </w:r>
      </w:ins>
    </w:p>
    <w:p w:rsidR="009B6DA7" w:rsidRDefault="009B6DA7" w:rsidP="009B6DA7">
      <w:pPr>
        <w:pStyle w:val="ListParagraph"/>
        <w:numPr>
          <w:ilvl w:val="0"/>
          <w:numId w:val="17"/>
          <w:ins w:id="1193" w:author="Julie Coiro" w:date="2013-05-20T08:28:00Z"/>
        </w:numPr>
        <w:ind w:left="720"/>
        <w:rPr>
          <w:ins w:id="1194" w:author="Julie Coiro" w:date="2013-05-20T08:28:00Z"/>
          <w:rFonts w:ascii="Times New Roman" w:hAnsi="Times New Roman"/>
          <w:sz w:val="22"/>
          <w:szCs w:val="22"/>
        </w:rPr>
      </w:pPr>
      <w:ins w:id="1195" w:author="Julie Coiro" w:date="2013-05-20T08:28:00Z">
        <w:r w:rsidRPr="0012783D">
          <w:rPr>
            <w:rFonts w:ascii="Times New Roman" w:hAnsi="Times New Roman"/>
            <w:i/>
            <w:sz w:val="22"/>
            <w:szCs w:val="22"/>
          </w:rPr>
          <w:t>Registration:</w:t>
        </w:r>
        <w:r w:rsidRPr="0012783D">
          <w:rPr>
            <w:rFonts w:ascii="Times New Roman" w:hAnsi="Times New Roman"/>
            <w:sz w:val="22"/>
            <w:szCs w:val="22"/>
          </w:rPr>
          <w:t xml:space="preserve"> $600. Includes all program materials, opening reception, daily refreshments, and one ticket to the gala dinner</w:t>
        </w:r>
      </w:ins>
      <w:ins w:id="1196" w:author="Julie Coiro" w:date="2013-05-20T09:00:00Z">
        <w:r w:rsidR="001911DC">
          <w:rPr>
            <w:rFonts w:ascii="Times New Roman" w:hAnsi="Times New Roman"/>
            <w:sz w:val="22"/>
            <w:szCs w:val="22"/>
          </w:rPr>
          <w:t xml:space="preserve"> on Wednesday evening</w:t>
        </w:r>
      </w:ins>
      <w:ins w:id="1197" w:author="Julie Coiro" w:date="2013-05-20T08:28:00Z">
        <w:r w:rsidRPr="0012783D">
          <w:rPr>
            <w:rFonts w:ascii="Times New Roman" w:hAnsi="Times New Roman"/>
            <w:sz w:val="22"/>
            <w:szCs w:val="22"/>
          </w:rPr>
          <w:t>.  Only workshop presenters receive a tuition waiver. To promote collaboration, participants are encouraged to register with a colleague. Two participants from the same organization pay $1000 (a cost-saving of $100 per person).</w:t>
        </w:r>
      </w:ins>
    </w:p>
    <w:p w:rsidR="009B6DA7" w:rsidRDefault="009B6DA7" w:rsidP="009B6DA7">
      <w:pPr>
        <w:pStyle w:val="ListParagraph"/>
        <w:numPr>
          <w:ilvl w:val="0"/>
          <w:numId w:val="17"/>
          <w:ins w:id="1198" w:author="Julie Coiro" w:date="2013-05-20T08:28:00Z"/>
        </w:numPr>
        <w:ind w:left="720"/>
        <w:rPr>
          <w:ins w:id="1199" w:author="Julie Coiro" w:date="2013-05-20T08:28:00Z"/>
          <w:rFonts w:ascii="Times New Roman" w:hAnsi="Times New Roman"/>
          <w:sz w:val="22"/>
          <w:szCs w:val="22"/>
        </w:rPr>
      </w:pPr>
      <w:ins w:id="1200" w:author="Julie Coiro" w:date="2013-05-20T08:28:00Z">
        <w:r w:rsidRPr="0012783D">
          <w:rPr>
            <w:rFonts w:ascii="Times New Roman" w:hAnsi="Times New Roman"/>
            <w:i/>
            <w:sz w:val="22"/>
            <w:szCs w:val="22"/>
          </w:rPr>
          <w:t xml:space="preserve">Earn 3 Graduate Credits: </w:t>
        </w:r>
        <w:r w:rsidRPr="0012783D">
          <w:rPr>
            <w:rFonts w:ascii="Times New Roman" w:hAnsi="Times New Roman"/>
            <w:sz w:val="22"/>
            <w:szCs w:val="22"/>
          </w:rPr>
          <w:t xml:space="preserve">To receive graduate credit, URI graduate students pay a flat fee of $990 (summer institute tuition is waived.) Non-URI students pay $990 to enroll in EDC 586: Problems in Education: Special Topics. </w:t>
        </w:r>
      </w:ins>
    </w:p>
    <w:p w:rsidR="009B6DA7" w:rsidRDefault="009B6DA7" w:rsidP="009B6DA7">
      <w:pPr>
        <w:pStyle w:val="ListParagraph"/>
        <w:numPr>
          <w:ilvl w:val="0"/>
          <w:numId w:val="17"/>
          <w:ins w:id="1201" w:author="Julie Coiro" w:date="2013-05-20T08:28:00Z"/>
        </w:numPr>
        <w:ind w:left="720"/>
        <w:rPr>
          <w:ins w:id="1202" w:author="Julie Coiro" w:date="2013-05-20T08:28:00Z"/>
          <w:rFonts w:ascii="Times New Roman" w:hAnsi="Times New Roman"/>
          <w:sz w:val="22"/>
          <w:szCs w:val="22"/>
        </w:rPr>
      </w:pPr>
      <w:ins w:id="1203" w:author="Julie Coiro" w:date="2013-05-20T08:28:00Z">
        <w:r w:rsidRPr="0012783D">
          <w:rPr>
            <w:rFonts w:ascii="Times New Roman" w:hAnsi="Times New Roman"/>
            <w:sz w:val="22"/>
            <w:szCs w:val="22"/>
          </w:rPr>
          <w:t>For URI transcript information</w:t>
        </w:r>
        <w:r>
          <w:rPr>
            <w:rFonts w:ascii="Times New Roman" w:hAnsi="Times New Roman"/>
            <w:sz w:val="22"/>
            <w:szCs w:val="22"/>
          </w:rPr>
          <w:t>,</w:t>
        </w:r>
        <w:r w:rsidRPr="0012783D">
          <w:rPr>
            <w:rFonts w:ascii="Times New Roman" w:hAnsi="Times New Roman"/>
            <w:sz w:val="22"/>
            <w:szCs w:val="22"/>
          </w:rPr>
          <w:t xml:space="preserve"> please email Christine P. Dolan at </w:t>
        </w:r>
        <w:r w:rsidR="005C1450">
          <w:fldChar w:fldCharType="begin"/>
        </w:r>
        <w:r>
          <w:instrText>HYPERLINK "mailto:christine@uri.edu"</w:instrText>
        </w:r>
        <w:r w:rsidR="005C1450">
          <w:fldChar w:fldCharType="separate"/>
        </w:r>
        <w:r w:rsidRPr="0012783D">
          <w:rPr>
            <w:rStyle w:val="Hyperlink"/>
            <w:rFonts w:ascii="Times New Roman" w:hAnsi="Times New Roman"/>
            <w:sz w:val="22"/>
            <w:szCs w:val="22"/>
          </w:rPr>
          <w:t>christine@uri.edu</w:t>
        </w:r>
        <w:r w:rsidR="005C1450">
          <w:fldChar w:fldCharType="end"/>
        </w:r>
        <w:r w:rsidRPr="0012783D">
          <w:rPr>
            <w:rFonts w:ascii="Times New Roman" w:hAnsi="Times New Roman"/>
            <w:sz w:val="22"/>
            <w:szCs w:val="22"/>
          </w:rPr>
          <w:t xml:space="preserve"> or call 401-874-4108.</w:t>
        </w:r>
      </w:ins>
    </w:p>
    <w:p w:rsidR="0027255C" w:rsidRDefault="009B6DA7" w:rsidP="009B6DA7">
      <w:pPr>
        <w:numPr>
          <w:ins w:id="1204" w:author="Julie Coiro" w:date="2013-05-20T08:28:00Z"/>
        </w:numPr>
        <w:rPr>
          <w:ins w:id="1205" w:author="Julie Coiro" w:date="2013-05-20T08:28:00Z"/>
          <w:b/>
          <w:sz w:val="22"/>
          <w:szCs w:val="22"/>
        </w:rPr>
      </w:pPr>
      <w:ins w:id="1206" w:author="Julie Coiro" w:date="2013-05-20T08:28:00Z">
        <w:r w:rsidRPr="0012783D">
          <w:rPr>
            <w:b/>
            <w:sz w:val="22"/>
            <w:szCs w:val="22"/>
          </w:rPr>
          <w:t>Due Dates</w:t>
        </w:r>
      </w:ins>
    </w:p>
    <w:p w:rsidR="009B6DA7" w:rsidRDefault="009B6DA7" w:rsidP="009B6DA7">
      <w:pPr>
        <w:numPr>
          <w:ins w:id="1207" w:author="Julie Coiro" w:date="2013-05-20T08:38:00Z"/>
        </w:numPr>
        <w:rPr>
          <w:ins w:id="1208" w:author="Julie Coiro" w:date="2013-05-20T08:45:00Z"/>
          <w:b/>
          <w:sz w:val="22"/>
          <w:szCs w:val="22"/>
        </w:rPr>
      </w:pPr>
      <w:ins w:id="1209" w:author="Julie Coiro" w:date="2013-05-20T08:28:00Z">
        <w:r w:rsidRPr="0012783D">
          <w:rPr>
            <w:sz w:val="22"/>
            <w:szCs w:val="22"/>
          </w:rPr>
          <w:t xml:space="preserve">All participants will post their assignments </w:t>
        </w:r>
        <w:r w:rsidR="00D50705">
          <w:rPr>
            <w:sz w:val="22"/>
            <w:szCs w:val="22"/>
          </w:rPr>
          <w:t>(see page 4</w:t>
        </w:r>
        <w:r>
          <w:rPr>
            <w:sz w:val="22"/>
            <w:szCs w:val="22"/>
          </w:rPr>
          <w:t xml:space="preserve"> of syllabus) </w:t>
        </w:r>
        <w:r w:rsidRPr="0012783D">
          <w:rPr>
            <w:sz w:val="22"/>
            <w:szCs w:val="22"/>
          </w:rPr>
          <w:t xml:space="preserve">at the appropriate location on the wikispace and send an email to the instructor (Julie Coiro at </w:t>
        </w:r>
        <w:r w:rsidR="005C1450" w:rsidRPr="005C1450">
          <w:fldChar w:fldCharType="begin"/>
        </w:r>
        <w:r w:rsidRPr="0012783D">
          <w:rPr>
            <w:sz w:val="22"/>
            <w:szCs w:val="22"/>
          </w:rPr>
          <w:instrText xml:space="preserve"> HYPERLINK "mailto:jcoiro@mail.uri.edu" </w:instrText>
        </w:r>
        <w:r w:rsidR="005C1450" w:rsidRPr="005C1450">
          <w:fldChar w:fldCharType="separate"/>
        </w:r>
        <w:r w:rsidRPr="0012783D">
          <w:rPr>
            <w:rStyle w:val="Hyperlink"/>
            <w:sz w:val="22"/>
            <w:szCs w:val="22"/>
          </w:rPr>
          <w:t>jcoiro@mail.uri.edu</w:t>
        </w:r>
        <w:r w:rsidR="005C1450" w:rsidRPr="0012783D">
          <w:rPr>
            <w:rStyle w:val="Hyperlink"/>
            <w:sz w:val="22"/>
            <w:szCs w:val="22"/>
          </w:rPr>
          <w:fldChar w:fldCharType="end"/>
        </w:r>
        <w:r w:rsidRPr="0012783D">
          <w:rPr>
            <w:sz w:val="22"/>
            <w:szCs w:val="22"/>
          </w:rPr>
          <w:t>) when all assignments have been uploaded (and no later than August 5, 2013). Grades for participants who register for graduate credit will be submitted to the University of Rhode Island, and certificates will be mailed to those who have completed all of the course requirements.</w:t>
        </w:r>
        <w:r w:rsidRPr="0012783D">
          <w:rPr>
            <w:b/>
            <w:sz w:val="22"/>
            <w:szCs w:val="22"/>
          </w:rPr>
          <w:t xml:space="preserve"> </w:t>
        </w:r>
      </w:ins>
    </w:p>
    <w:p w:rsidR="00996D22" w:rsidRDefault="00996D22" w:rsidP="009B6DA7">
      <w:pPr>
        <w:numPr>
          <w:ins w:id="1210" w:author="Julie Coiro" w:date="2013-05-20T08:45:00Z"/>
        </w:numPr>
        <w:rPr>
          <w:ins w:id="1211" w:author="Julie Coiro" w:date="2013-05-20T08:45:00Z"/>
          <w:b/>
          <w:sz w:val="22"/>
          <w:szCs w:val="22"/>
        </w:rPr>
      </w:pPr>
    </w:p>
    <w:p w:rsidR="00996D22" w:rsidRPr="00996D22" w:rsidRDefault="005C1450" w:rsidP="00996D22">
      <w:pPr>
        <w:numPr>
          <w:ins w:id="1212" w:author="Julie Coiro" w:date="2013-05-20T08:45:00Z"/>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1213" w:author="Julie Coiro" w:date="2013-05-20T08:45:00Z"/>
          <w:rFonts w:cs="Arial"/>
          <w:i/>
          <w:sz w:val="22"/>
          <w:szCs w:val="22"/>
          <w:rPrChange w:id="1214" w:author="Julie Coiro" w:date="2013-05-20T08:45:00Z">
            <w:rPr>
              <w:ins w:id="1215" w:author="Julie Coiro" w:date="2013-05-20T08:45:00Z"/>
              <w:rFonts w:ascii="Arial" w:hAnsi="Arial" w:cs="Arial"/>
              <w:i/>
              <w:sz w:val="21"/>
              <w:szCs w:val="22"/>
            </w:rPr>
          </w:rPrChange>
        </w:rPr>
      </w:pPr>
      <w:ins w:id="1216" w:author="Julie Coiro" w:date="2013-05-20T08:45:00Z">
        <w:r w:rsidRPr="005C1450">
          <w:rPr>
            <w:rFonts w:cs="Arial"/>
            <w:sz w:val="22"/>
            <w:szCs w:val="22"/>
            <w:rPrChange w:id="1217" w:author="Julie Coiro" w:date="2013-05-20T08:45:00Z">
              <w:rPr>
                <w:rFonts w:ascii="Arial" w:eastAsia="Times" w:hAnsi="Arial" w:cs="Arial"/>
                <w:b/>
                <w:i/>
                <w:sz w:val="21"/>
                <w:szCs w:val="22"/>
              </w:rPr>
            </w:rPrChange>
          </w:rPr>
          <w:t xml:space="preserve">Each assignment is worth a number of points. </w:t>
        </w:r>
      </w:ins>
      <w:ins w:id="1218" w:author="Julie Coiro" w:date="2013-05-20T08:59:00Z">
        <w:r w:rsidR="009E1212">
          <w:rPr>
            <w:rFonts w:cs="Arial"/>
            <w:sz w:val="22"/>
            <w:szCs w:val="22"/>
          </w:rPr>
          <w:t xml:space="preserve">The total possible points earned for this class is 265 points. </w:t>
        </w:r>
      </w:ins>
      <w:ins w:id="1219" w:author="Julie Coiro" w:date="2013-05-20T08:45:00Z">
        <w:r w:rsidRPr="005C1450">
          <w:rPr>
            <w:rFonts w:cs="Arial"/>
            <w:sz w:val="22"/>
            <w:szCs w:val="22"/>
            <w:rPrChange w:id="1220" w:author="Julie Coiro" w:date="2013-05-20T08:45:00Z">
              <w:rPr>
                <w:rFonts w:ascii="Arial" w:eastAsia="Times" w:hAnsi="Arial" w:cs="Arial"/>
                <w:b/>
                <w:i/>
                <w:sz w:val="21"/>
                <w:szCs w:val="22"/>
              </w:rPr>
            </w:rPrChange>
          </w:rPr>
          <w:t xml:space="preserve">The points earned for each assignment divided by the total number of possible points will yield a percentage. Grades will be assigned to percentages as follows: </w:t>
        </w:r>
      </w:ins>
    </w:p>
    <w:p w:rsidR="00996D22" w:rsidRPr="00996D22" w:rsidRDefault="00996D22" w:rsidP="00996D22">
      <w:pPr>
        <w:numPr>
          <w:ins w:id="1221" w:author="Julie Coiro" w:date="2013-05-20T08:45:00Z"/>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1222" w:author="Julie Coiro" w:date="2013-05-20T08:45:00Z"/>
          <w:rFonts w:cs="Arial"/>
          <w:sz w:val="22"/>
          <w:szCs w:val="22"/>
          <w:rPrChange w:id="1223" w:author="Julie Coiro" w:date="2013-05-20T08:45:00Z">
            <w:rPr>
              <w:ins w:id="1224" w:author="Julie Coiro" w:date="2013-05-20T08:45:00Z"/>
              <w:rFonts w:ascii="Arial" w:hAnsi="Arial" w:cs="Arial"/>
              <w:sz w:val="21"/>
              <w:szCs w:val="22"/>
            </w:rPr>
          </w:rPrChange>
        </w:rPr>
      </w:pPr>
    </w:p>
    <w:p w:rsidR="00996D22" w:rsidRPr="00996D22" w:rsidRDefault="005C1450" w:rsidP="00996D22">
      <w:pPr>
        <w:numPr>
          <w:ins w:id="1225" w:author="Julie Coiro" w:date="2013-05-20T08:45:00Z"/>
        </w:numPr>
        <w:ind w:left="720"/>
        <w:jc w:val="both"/>
        <w:rPr>
          <w:ins w:id="1226" w:author="Julie Coiro" w:date="2013-05-20T08:45:00Z"/>
          <w:rFonts w:cs="Arial"/>
          <w:sz w:val="22"/>
          <w:szCs w:val="22"/>
          <w:rPrChange w:id="1227" w:author="Julie Coiro" w:date="2013-05-20T08:45:00Z">
            <w:rPr>
              <w:ins w:id="1228" w:author="Julie Coiro" w:date="2013-05-20T08:45:00Z"/>
              <w:rFonts w:ascii="Arial" w:hAnsi="Arial" w:cs="Arial"/>
              <w:sz w:val="21"/>
              <w:szCs w:val="22"/>
            </w:rPr>
          </w:rPrChange>
        </w:rPr>
      </w:pPr>
      <w:ins w:id="1229" w:author="Julie Coiro" w:date="2013-05-20T08:45:00Z">
        <w:r w:rsidRPr="005C1450">
          <w:rPr>
            <w:rFonts w:cs="Arial"/>
            <w:sz w:val="22"/>
            <w:szCs w:val="22"/>
            <w:rPrChange w:id="1230" w:author="Julie Coiro" w:date="2013-05-20T08:45:00Z">
              <w:rPr>
                <w:rFonts w:ascii="Times" w:eastAsia="Times" w:hAnsi="Times" w:cs="Arial"/>
                <w:b/>
                <w:i/>
                <w:sz w:val="22"/>
                <w:szCs w:val="22"/>
              </w:rPr>
            </w:rPrChange>
          </w:rPr>
          <w:t xml:space="preserve">94-100%  = A </w:t>
        </w:r>
        <w:r w:rsidRPr="005C1450">
          <w:rPr>
            <w:rFonts w:cs="Arial"/>
            <w:sz w:val="22"/>
            <w:szCs w:val="22"/>
            <w:rPrChange w:id="1231" w:author="Julie Coiro" w:date="2013-05-20T08:45:00Z">
              <w:rPr>
                <w:rFonts w:ascii="Arial" w:eastAsia="Times" w:hAnsi="Arial" w:cs="Arial"/>
                <w:b/>
                <w:i/>
                <w:sz w:val="21"/>
                <w:szCs w:val="22"/>
              </w:rPr>
            </w:rPrChange>
          </w:rPr>
          <w:tab/>
        </w:r>
        <w:r w:rsidRPr="005C1450">
          <w:rPr>
            <w:rFonts w:cs="Arial"/>
            <w:sz w:val="22"/>
            <w:szCs w:val="22"/>
            <w:rPrChange w:id="1232" w:author="Julie Coiro" w:date="2013-05-20T08:45:00Z">
              <w:rPr>
                <w:rFonts w:ascii="Arial" w:eastAsia="Times" w:hAnsi="Arial" w:cs="Arial"/>
                <w:b/>
                <w:i/>
                <w:sz w:val="21"/>
                <w:szCs w:val="22"/>
              </w:rPr>
            </w:rPrChange>
          </w:rPr>
          <w:tab/>
          <w:t xml:space="preserve">90-93% = A-    </w:t>
        </w:r>
        <w:r w:rsidRPr="005C1450">
          <w:rPr>
            <w:rFonts w:cs="Arial"/>
            <w:sz w:val="22"/>
            <w:szCs w:val="22"/>
            <w:rPrChange w:id="1233" w:author="Julie Coiro" w:date="2013-05-20T08:45:00Z">
              <w:rPr>
                <w:rFonts w:ascii="Arial" w:eastAsia="Times" w:hAnsi="Arial" w:cs="Arial"/>
                <w:b/>
                <w:i/>
                <w:sz w:val="21"/>
                <w:szCs w:val="22"/>
              </w:rPr>
            </w:rPrChange>
          </w:rPr>
          <w:tab/>
        </w:r>
        <w:r w:rsidRPr="005C1450">
          <w:rPr>
            <w:rFonts w:cs="Arial"/>
            <w:sz w:val="22"/>
            <w:szCs w:val="22"/>
            <w:rPrChange w:id="1234" w:author="Julie Coiro" w:date="2013-05-20T08:45:00Z">
              <w:rPr>
                <w:rFonts w:ascii="Arial" w:eastAsia="Times" w:hAnsi="Arial" w:cs="Arial"/>
                <w:b/>
                <w:i/>
                <w:sz w:val="21"/>
                <w:szCs w:val="22"/>
              </w:rPr>
            </w:rPrChange>
          </w:rPr>
          <w:tab/>
          <w:t xml:space="preserve">87-89% = B+     </w:t>
        </w:r>
        <w:r w:rsidRPr="005C1450">
          <w:rPr>
            <w:rFonts w:cs="Arial"/>
            <w:sz w:val="22"/>
            <w:szCs w:val="22"/>
            <w:rPrChange w:id="1235" w:author="Julie Coiro" w:date="2013-05-20T08:45:00Z">
              <w:rPr>
                <w:rFonts w:ascii="Arial" w:eastAsia="Times" w:hAnsi="Arial" w:cs="Arial"/>
                <w:b/>
                <w:i/>
                <w:sz w:val="21"/>
                <w:szCs w:val="22"/>
              </w:rPr>
            </w:rPrChange>
          </w:rPr>
          <w:tab/>
        </w:r>
      </w:ins>
    </w:p>
    <w:p w:rsidR="00996D22" w:rsidRPr="00996D22" w:rsidRDefault="005C1450" w:rsidP="00996D22">
      <w:pPr>
        <w:numPr>
          <w:ins w:id="1236" w:author="Julie Coiro" w:date="2013-05-20T08:45:00Z"/>
        </w:numPr>
        <w:ind w:firstLine="720"/>
        <w:rPr>
          <w:ins w:id="1237" w:author="Julie Coiro" w:date="2013-05-20T08:45:00Z"/>
          <w:rFonts w:cs="Arial"/>
          <w:sz w:val="22"/>
          <w:szCs w:val="22"/>
          <w:rPrChange w:id="1238" w:author="Julie Coiro" w:date="2013-05-20T08:45:00Z">
            <w:rPr>
              <w:ins w:id="1239" w:author="Julie Coiro" w:date="2013-05-20T08:45:00Z"/>
              <w:rFonts w:ascii="Arial" w:hAnsi="Arial" w:cs="Arial"/>
              <w:sz w:val="21"/>
              <w:szCs w:val="22"/>
            </w:rPr>
          </w:rPrChange>
        </w:rPr>
      </w:pPr>
      <w:ins w:id="1240" w:author="Julie Coiro" w:date="2013-05-20T08:45:00Z">
        <w:r w:rsidRPr="005C1450">
          <w:rPr>
            <w:rFonts w:cs="Arial"/>
            <w:sz w:val="22"/>
            <w:szCs w:val="22"/>
            <w:rPrChange w:id="1241" w:author="Julie Coiro" w:date="2013-05-20T08:45:00Z">
              <w:rPr>
                <w:rFonts w:ascii="Arial" w:eastAsia="Times" w:hAnsi="Arial" w:cs="Arial"/>
                <w:b/>
                <w:i/>
                <w:sz w:val="21"/>
                <w:szCs w:val="22"/>
              </w:rPr>
            </w:rPrChange>
          </w:rPr>
          <w:t xml:space="preserve">84-86%    = B   </w:t>
        </w:r>
        <w:r w:rsidRPr="005C1450">
          <w:rPr>
            <w:rFonts w:cs="Arial"/>
            <w:sz w:val="22"/>
            <w:szCs w:val="22"/>
            <w:rPrChange w:id="1242" w:author="Julie Coiro" w:date="2013-05-20T08:45:00Z">
              <w:rPr>
                <w:rFonts w:ascii="Arial" w:eastAsia="Times" w:hAnsi="Arial" w:cs="Arial"/>
                <w:b/>
                <w:i/>
                <w:sz w:val="21"/>
                <w:szCs w:val="22"/>
              </w:rPr>
            </w:rPrChange>
          </w:rPr>
          <w:tab/>
        </w:r>
        <w:r w:rsidRPr="005C1450">
          <w:rPr>
            <w:rFonts w:cs="Arial"/>
            <w:sz w:val="22"/>
            <w:szCs w:val="22"/>
            <w:rPrChange w:id="1243" w:author="Julie Coiro" w:date="2013-05-20T08:45:00Z">
              <w:rPr>
                <w:rFonts w:ascii="Arial" w:eastAsia="Times" w:hAnsi="Arial" w:cs="Arial"/>
                <w:b/>
                <w:i/>
                <w:sz w:val="21"/>
                <w:szCs w:val="22"/>
              </w:rPr>
            </w:rPrChange>
          </w:rPr>
          <w:tab/>
          <w:t xml:space="preserve">80-83% = B-   </w:t>
        </w:r>
        <w:r w:rsidRPr="005C1450">
          <w:rPr>
            <w:rFonts w:cs="Arial"/>
            <w:sz w:val="22"/>
            <w:szCs w:val="22"/>
            <w:rPrChange w:id="1244" w:author="Julie Coiro" w:date="2013-05-20T08:45:00Z">
              <w:rPr>
                <w:rFonts w:ascii="Arial" w:eastAsia="Times" w:hAnsi="Arial" w:cs="Arial"/>
                <w:b/>
                <w:i/>
                <w:sz w:val="21"/>
                <w:szCs w:val="22"/>
              </w:rPr>
            </w:rPrChange>
          </w:rPr>
          <w:tab/>
        </w:r>
        <w:r w:rsidRPr="005C1450">
          <w:rPr>
            <w:rFonts w:cs="Arial"/>
            <w:sz w:val="22"/>
            <w:szCs w:val="22"/>
            <w:rPrChange w:id="1245" w:author="Julie Coiro" w:date="2013-05-20T08:45:00Z">
              <w:rPr>
                <w:rFonts w:ascii="Arial" w:eastAsia="Times" w:hAnsi="Arial" w:cs="Arial"/>
                <w:b/>
                <w:i/>
                <w:sz w:val="21"/>
                <w:szCs w:val="22"/>
              </w:rPr>
            </w:rPrChange>
          </w:rPr>
          <w:tab/>
          <w:t>77-79% = C+</w:t>
        </w:r>
      </w:ins>
    </w:p>
    <w:p w:rsidR="00996D22" w:rsidRDefault="00996D22" w:rsidP="009B6DA7">
      <w:pPr>
        <w:numPr>
          <w:ins w:id="1246" w:author="Julie Coiro" w:date="2013-05-20T08:45:00Z"/>
        </w:numPr>
        <w:rPr>
          <w:ins w:id="1247" w:author="Julie Coiro" w:date="2013-05-20T08:43:00Z"/>
          <w:b/>
          <w:sz w:val="22"/>
          <w:szCs w:val="22"/>
        </w:rPr>
      </w:pPr>
    </w:p>
    <w:p w:rsidR="00BC6150" w:rsidRDefault="00BC6150" w:rsidP="009B6DA7">
      <w:pPr>
        <w:numPr>
          <w:ins w:id="1248" w:author="Julie Coiro" w:date="2013-05-20T08:43:00Z"/>
        </w:numPr>
        <w:rPr>
          <w:ins w:id="1249" w:author="Julie Coiro" w:date="2013-05-20T08:43:00Z"/>
          <w:b/>
          <w:sz w:val="22"/>
          <w:szCs w:val="22"/>
        </w:rPr>
      </w:pPr>
    </w:p>
    <w:p w:rsidR="00BC6150" w:rsidRPr="0012783D" w:rsidRDefault="00BC6150" w:rsidP="009B6DA7">
      <w:pPr>
        <w:numPr>
          <w:ins w:id="1250" w:author="Julie Coiro" w:date="2013-05-20T08:43:00Z"/>
        </w:numPr>
        <w:rPr>
          <w:ins w:id="1251" w:author="Julie Coiro" w:date="2013-05-20T08:28:00Z"/>
          <w:rFonts w:eastAsiaTheme="minorHAnsi"/>
          <w:b/>
          <w:sz w:val="22"/>
          <w:szCs w:val="22"/>
        </w:rPr>
      </w:pPr>
      <w:ins w:id="1252" w:author="Julie Coiro" w:date="2013-05-20T08:43:00Z">
        <w:r>
          <w:rPr>
            <w:b/>
            <w:sz w:val="22"/>
            <w:szCs w:val="22"/>
          </w:rPr>
          <w:t>Overview of Schedule (See next page)</w:t>
        </w:r>
      </w:ins>
    </w:p>
    <w:p w:rsidR="009B6DA7" w:rsidRPr="00800B59" w:rsidRDefault="009B6DA7" w:rsidP="009B6DA7">
      <w:pPr>
        <w:numPr>
          <w:ins w:id="1253" w:author="Julie Coiro" w:date="2013-05-20T08:28:00Z"/>
        </w:numPr>
        <w:rPr>
          <w:ins w:id="1254" w:author="Julie Coiro" w:date="2013-05-20T08:28:00Z"/>
          <w:rFonts w:eastAsia="Times"/>
          <w:sz w:val="22"/>
          <w:szCs w:val="22"/>
        </w:rPr>
      </w:pPr>
    </w:p>
    <w:p w:rsidR="00272BE3" w:rsidRPr="00272BE3" w:rsidDel="00F7582A" w:rsidRDefault="005C1450">
      <w:pPr>
        <w:rPr>
          <w:ins w:id="1255" w:author="Renee Hobbs" w:date="2013-03-19T07:55:00Z"/>
          <w:del w:id="1256" w:author="Julie Coiro" w:date="2013-03-20T06:59:00Z"/>
          <w:b/>
          <w:sz w:val="22"/>
          <w:szCs w:val="22"/>
        </w:rPr>
      </w:pPr>
      <w:ins w:id="1257" w:author="Renee Hobbs" w:date="2013-03-19T07:55:00Z">
        <w:r w:rsidRPr="005C1450">
          <w:rPr>
            <w:b/>
            <w:sz w:val="22"/>
            <w:szCs w:val="22"/>
            <w:rPrChange w:id="1258" w:author="Renee Hobbs" w:date="2013-03-19T08:36:00Z">
              <w:rPr>
                <w:rFonts w:ascii="Times" w:eastAsia="Times" w:hAnsi="Times"/>
                <w:b/>
                <w:i/>
                <w:color w:val="0000FF"/>
                <w:sz w:val="22"/>
                <w:szCs w:val="22"/>
                <w:u w:val="single"/>
              </w:rPr>
            </w:rPrChange>
          </w:rPr>
          <w:br w:type="page"/>
        </w:r>
      </w:ins>
    </w:p>
    <w:p w:rsidR="00000000" w:rsidRDefault="005C1450">
      <w:pPr>
        <w:rPr>
          <w:del w:id="1259" w:author="Renee Hobbs" w:date="2013-03-19T07:55:00Z"/>
          <w:b/>
          <w:sz w:val="22"/>
          <w:szCs w:val="22"/>
          <w:rPrChange w:id="1260" w:author="Renee Hobbs" w:date="2013-03-19T08:36:00Z">
            <w:rPr>
              <w:del w:id="1261" w:author="Renee Hobbs" w:date="2013-03-19T07:55:00Z"/>
              <w:b/>
              <w:szCs w:val="22"/>
            </w:rPr>
          </w:rPrChange>
        </w:rPr>
        <w:pPrChange w:id="1262" w:author="Renee Hobbs" w:date="2013-03-09T10:22:00Z">
          <w:pPr>
            <w:jc w:val="center"/>
          </w:pPr>
        </w:pPrChange>
      </w:pPr>
      <w:del w:id="1263" w:author="Renee Hobbs" w:date="2013-03-19T07:55:00Z">
        <w:r w:rsidRPr="005C1450">
          <w:rPr>
            <w:b/>
            <w:sz w:val="22"/>
            <w:szCs w:val="22"/>
            <w:rPrChange w:id="1264" w:author="Renee Hobbs" w:date="2013-03-19T08:36:00Z">
              <w:rPr>
                <w:b/>
                <w:i/>
                <w:color w:val="0000FF"/>
                <w:szCs w:val="22"/>
                <w:u w:val="single"/>
              </w:rPr>
            </w:rPrChange>
          </w:rPr>
          <w:delText>Overview of Schedule</w:delText>
        </w:r>
      </w:del>
    </w:p>
    <w:p w:rsidR="00061A43" w:rsidRPr="00272BE3" w:rsidRDefault="00061A43" w:rsidP="007816FA">
      <w:pPr>
        <w:rPr>
          <w:ins w:id="1265" w:author="Renee Hobbs" w:date="2013-03-19T07:55:00Z"/>
          <w:sz w:val="22"/>
          <w:szCs w:val="22"/>
        </w:rPr>
      </w:pPr>
    </w:p>
    <w:tbl>
      <w:tblPr>
        <w:tblW w:w="9940" w:type="dxa"/>
        <w:tblInd w:w="93" w:type="dxa"/>
        <w:tblLook w:val="04A0"/>
      </w:tblPr>
      <w:tblGrid>
        <w:gridCol w:w="940"/>
        <w:gridCol w:w="1300"/>
        <w:gridCol w:w="1480"/>
        <w:gridCol w:w="1760"/>
        <w:gridCol w:w="1560"/>
        <w:gridCol w:w="1600"/>
        <w:gridCol w:w="1300"/>
      </w:tblGrid>
      <w:tr w:rsidR="00F7582A" w:rsidRPr="00272BE3">
        <w:trPr>
          <w:trHeight w:val="300"/>
        </w:trPr>
        <w:tc>
          <w:tcPr>
            <w:tcW w:w="9940" w:type="dxa"/>
            <w:gridSpan w:val="7"/>
            <w:tcBorders>
              <w:top w:val="nil"/>
              <w:left w:val="nil"/>
              <w:bottom w:val="nil"/>
              <w:right w:val="nil"/>
            </w:tcBorders>
            <w:shd w:val="clear" w:color="auto" w:fill="auto"/>
            <w:noWrap/>
            <w:vAlign w:val="center"/>
          </w:tcPr>
          <w:p w:rsidR="008529D4" w:rsidRDefault="008529D4">
            <w:pPr>
              <w:jc w:val="center"/>
              <w:rPr>
                <w:ins w:id="1266" w:author="Julie Coiro" w:date="2013-06-28T07:17:00Z"/>
                <w:rFonts w:eastAsia="Times New Roman"/>
                <w:b/>
                <w:color w:val="000000"/>
                <w:sz w:val="22"/>
                <w:szCs w:val="22"/>
              </w:rPr>
            </w:pPr>
            <w:bookmarkStart w:id="1267" w:name="_GoBack"/>
            <w:ins w:id="1268" w:author="Julie Coiro" w:date="2013-06-28T07:18:00Z">
              <w:r>
                <w:rPr>
                  <w:rFonts w:eastAsia="Times New Roman"/>
                  <w:b/>
                  <w:color w:val="000000"/>
                  <w:sz w:val="22"/>
                  <w:szCs w:val="22"/>
                </w:rPr>
                <w:t xml:space="preserve">Basic </w:t>
              </w:r>
            </w:ins>
            <w:r w:rsidR="005C1450" w:rsidRPr="005C1450">
              <w:rPr>
                <w:rFonts w:eastAsia="Times New Roman"/>
                <w:b/>
                <w:color w:val="000000"/>
                <w:sz w:val="22"/>
                <w:szCs w:val="22"/>
                <w:rPrChange w:id="1269" w:author="Renee Hobbs" w:date="2013-03-19T08:40:00Z">
                  <w:rPr>
                    <w:rFonts w:eastAsia="Times New Roman"/>
                    <w:i/>
                    <w:color w:val="000000"/>
                    <w:sz w:val="22"/>
                    <w:szCs w:val="22"/>
                    <w:u w:val="single"/>
                  </w:rPr>
                </w:rPrChange>
              </w:rPr>
              <w:t>Overview of Schedule</w:t>
            </w:r>
            <w:ins w:id="1270" w:author="Julie Coiro" w:date="2013-06-28T07:16:00Z">
              <w:r>
                <w:rPr>
                  <w:rFonts w:eastAsia="Times New Roman"/>
                  <w:b/>
                  <w:color w:val="000000"/>
                  <w:sz w:val="22"/>
                  <w:szCs w:val="22"/>
                </w:rPr>
                <w:t xml:space="preserve"> </w:t>
              </w:r>
            </w:ins>
          </w:p>
          <w:p w:rsidR="008529D4" w:rsidRDefault="008529D4">
            <w:pPr>
              <w:numPr>
                <w:ins w:id="1271" w:author="Julie Coiro" w:date="2013-06-28T07:17:00Z"/>
              </w:numPr>
              <w:jc w:val="center"/>
              <w:rPr>
                <w:ins w:id="1272" w:author="Julie Coiro" w:date="2013-06-28T07:17:00Z"/>
                <w:rFonts w:eastAsia="Times New Roman"/>
                <w:b/>
                <w:color w:val="000000"/>
                <w:sz w:val="22"/>
                <w:szCs w:val="22"/>
              </w:rPr>
            </w:pPr>
            <w:ins w:id="1273" w:author="Julie Coiro" w:date="2013-06-28T07:16:00Z">
              <w:r>
                <w:rPr>
                  <w:rFonts w:eastAsia="Times New Roman"/>
                  <w:b/>
                  <w:color w:val="000000"/>
                  <w:sz w:val="22"/>
                  <w:szCs w:val="22"/>
                </w:rPr>
                <w:t>(please refer to</w:t>
              </w:r>
            </w:ins>
            <w:ins w:id="1274" w:author="Julie Coiro" w:date="2013-06-28T07:17:00Z">
              <w:r>
                <w:rPr>
                  <w:rFonts w:eastAsia="Times New Roman"/>
                  <w:b/>
                  <w:color w:val="000000"/>
                  <w:sz w:val="22"/>
                  <w:szCs w:val="22"/>
                </w:rPr>
                <w:t xml:space="preserve"> each day</w:t>
              </w:r>
              <w:r>
                <w:rPr>
                  <w:rFonts w:eastAsia="Times New Roman"/>
                  <w:b/>
                  <w:color w:val="000000"/>
                  <w:sz w:val="22"/>
                  <w:szCs w:val="22"/>
                </w:rPr>
                <w:t>’</w:t>
              </w:r>
              <w:r>
                <w:rPr>
                  <w:rFonts w:eastAsia="Times New Roman"/>
                  <w:b/>
                  <w:color w:val="000000"/>
                  <w:sz w:val="22"/>
                  <w:szCs w:val="22"/>
                </w:rPr>
                <w:t>s schedule on</w:t>
              </w:r>
            </w:ins>
            <w:ins w:id="1275" w:author="Julie Coiro" w:date="2013-06-28T07:16:00Z">
              <w:r>
                <w:rPr>
                  <w:rFonts w:eastAsia="Times New Roman"/>
                  <w:b/>
                  <w:color w:val="000000"/>
                  <w:sz w:val="22"/>
                  <w:szCs w:val="22"/>
                </w:rPr>
                <w:t xml:space="preserve"> the wikispace at </w:t>
              </w:r>
            </w:ins>
            <w:ins w:id="1276" w:author="Julie Coiro" w:date="2013-06-28T07:17:00Z">
              <w:r>
                <w:rPr>
                  <w:rFonts w:eastAsia="Times New Roman"/>
                  <w:b/>
                  <w:color w:val="000000"/>
                  <w:sz w:val="22"/>
                  <w:szCs w:val="22"/>
                </w:rPr>
                <w:fldChar w:fldCharType="begin"/>
              </w:r>
              <w:r>
                <w:rPr>
                  <w:rFonts w:eastAsia="Times New Roman"/>
                  <w:b/>
                  <w:color w:val="000000"/>
                  <w:sz w:val="22"/>
                  <w:szCs w:val="22"/>
                </w:rPr>
                <w:instrText xml:space="preserve"> HYPERLINK "</w:instrText>
              </w:r>
              <w:r w:rsidRPr="008529D4">
                <w:rPr>
                  <w:rFonts w:eastAsia="Times New Roman"/>
                  <w:b/>
                  <w:color w:val="000000"/>
                  <w:sz w:val="22"/>
                  <w:szCs w:val="22"/>
                </w:rPr>
                <w:instrText>http://dliuri2013.wikispaces.com/home</w:instrText>
              </w:r>
              <w:r>
                <w:rPr>
                  <w:rFonts w:eastAsia="Times New Roman"/>
                  <w:b/>
                  <w:color w:val="000000"/>
                  <w:sz w:val="22"/>
                  <w:szCs w:val="22"/>
                </w:rPr>
                <w:instrText xml:space="preserve">" </w:instrText>
              </w:r>
            </w:ins>
            <w:r w:rsidRPr="00A1175A">
              <w:rPr>
                <w:rFonts w:eastAsia="Times New Roman"/>
                <w:b/>
                <w:color w:val="000000"/>
                <w:sz w:val="22"/>
                <w:szCs w:val="22"/>
              </w:rPr>
            </w:r>
            <w:ins w:id="1277" w:author="Julie Coiro" w:date="2013-06-28T07:17:00Z">
              <w:r>
                <w:rPr>
                  <w:rFonts w:eastAsia="Times New Roman"/>
                  <w:b/>
                  <w:color w:val="000000"/>
                  <w:sz w:val="22"/>
                  <w:szCs w:val="22"/>
                </w:rPr>
                <w:fldChar w:fldCharType="separate"/>
              </w:r>
              <w:r w:rsidRPr="00A1175A">
                <w:rPr>
                  <w:rStyle w:val="Hyperlink"/>
                  <w:rFonts w:eastAsia="Times New Roman"/>
                  <w:b/>
                  <w:sz w:val="22"/>
                  <w:szCs w:val="22"/>
                </w:rPr>
                <w:t>http://dliuri2013.wikispaces.com/home</w:t>
              </w:r>
              <w:r>
                <w:rPr>
                  <w:rFonts w:eastAsia="Times New Roman"/>
                  <w:b/>
                  <w:color w:val="000000"/>
                  <w:sz w:val="22"/>
                  <w:szCs w:val="22"/>
                </w:rPr>
                <w:fldChar w:fldCharType="end"/>
              </w:r>
              <w:r>
                <w:rPr>
                  <w:rFonts w:eastAsia="Times New Roman"/>
                  <w:b/>
                  <w:color w:val="000000"/>
                  <w:sz w:val="22"/>
                  <w:szCs w:val="22"/>
                </w:rPr>
                <w:t xml:space="preserve"> </w:t>
              </w:r>
            </w:ins>
          </w:p>
          <w:p w:rsidR="00000000" w:rsidRDefault="008529D4">
            <w:pPr>
              <w:numPr>
                <w:ins w:id="1278" w:author="Julie Coiro" w:date="2013-06-28T07:17:00Z"/>
              </w:numPr>
              <w:jc w:val="center"/>
              <w:rPr>
                <w:ins w:id="1279" w:author="Julie Coiro" w:date="2013-06-28T07:17:00Z"/>
                <w:rFonts w:eastAsia="Times New Roman"/>
                <w:b/>
                <w:color w:val="000000"/>
                <w:sz w:val="22"/>
                <w:szCs w:val="22"/>
              </w:rPr>
            </w:pPr>
            <w:ins w:id="1280" w:author="Julie Coiro" w:date="2013-06-28T07:17:00Z">
              <w:r>
                <w:rPr>
                  <w:rFonts w:eastAsia="Times New Roman"/>
                  <w:b/>
                  <w:color w:val="000000"/>
                  <w:sz w:val="22"/>
                  <w:szCs w:val="22"/>
                </w:rPr>
                <w:t>for the exact timing of each day)</w:t>
              </w:r>
            </w:ins>
          </w:p>
          <w:p w:rsidR="008529D4" w:rsidRPr="008529D4" w:rsidRDefault="008529D4">
            <w:pPr>
              <w:numPr>
                <w:ins w:id="1281" w:author="Julie Coiro" w:date="2013-06-28T07:17:00Z"/>
              </w:numPr>
              <w:jc w:val="center"/>
              <w:rPr>
                <w:rFonts w:eastAsia="Times New Roman"/>
                <w:b/>
                <w:color w:val="000000"/>
                <w:sz w:val="22"/>
                <w:szCs w:val="22"/>
                <w:rPrChange w:id="1282" w:author="Renee Hobbs" w:date="2013-03-19T08:40:00Z">
                  <w:rPr>
                    <w:rFonts w:ascii="Calibri" w:eastAsia="Times New Roman" w:hAnsi="Calibri"/>
                    <w:color w:val="000000"/>
                  </w:rPr>
                </w:rPrChange>
              </w:rPr>
              <w:pPrChange w:id="1283" w:author="Julie Coiro" w:date="2013-03-20T06:59:00Z">
                <w:pPr/>
              </w:pPrChange>
            </w:pPr>
          </w:p>
        </w:tc>
      </w:tr>
      <w:bookmarkEnd w:id="1267"/>
      <w:tr w:rsidR="00272BE3" w:rsidRPr="00272BE3">
        <w:trPr>
          <w:trHeight w:val="320"/>
          <w:ins w:id="1284" w:author="Renee Hobbs" w:date="2013-03-19T07:55:00Z"/>
        </w:trPr>
        <w:tc>
          <w:tcPr>
            <w:tcW w:w="9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285" w:author="Renee Hobbs" w:date="2013-03-19T07:55:00Z"/>
                <w:rFonts w:eastAsia="Times New Roman"/>
                <w:b/>
                <w:bCs/>
                <w:color w:val="000000"/>
                <w:sz w:val="22"/>
                <w:szCs w:val="22"/>
                <w:rPrChange w:id="1286" w:author="Renee Hobbs" w:date="2013-03-19T08:36:00Z">
                  <w:rPr>
                    <w:ins w:id="1287" w:author="Renee Hobbs" w:date="2013-03-19T07:55:00Z"/>
                    <w:rFonts w:ascii="Cambria" w:eastAsia="Times New Roman" w:hAnsi="Cambria" w:cstheme="majorBidi"/>
                    <w:b/>
                    <w:bCs/>
                    <w:color w:val="000000"/>
                    <w:sz w:val="22"/>
                    <w:szCs w:val="22"/>
                  </w:rPr>
                </w:rPrChange>
              </w:rPr>
            </w:pPr>
            <w:ins w:id="1288" w:author="Renee Hobbs" w:date="2013-03-19T07:55:00Z">
              <w:r w:rsidRPr="005C1450">
                <w:rPr>
                  <w:rFonts w:eastAsia="Times New Roman"/>
                  <w:b/>
                  <w:bCs/>
                  <w:color w:val="000000"/>
                  <w:sz w:val="22"/>
                  <w:szCs w:val="22"/>
                  <w:rPrChange w:id="1289" w:author="Renee Hobbs" w:date="2013-03-19T08:36:00Z">
                    <w:rPr>
                      <w:rFonts w:ascii="Cambria" w:eastAsia="Times New Roman" w:hAnsi="Cambria"/>
                      <w:b/>
                      <w:bCs/>
                      <w:i/>
                      <w:color w:val="000000"/>
                      <w:sz w:val="22"/>
                      <w:szCs w:val="22"/>
                      <w:u w:val="single"/>
                    </w:rPr>
                  </w:rPrChange>
                </w:rPr>
                <w:t>Time</w:t>
              </w:r>
            </w:ins>
          </w:p>
        </w:tc>
        <w:tc>
          <w:tcPr>
            <w:tcW w:w="130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290" w:author="Renee Hobbs" w:date="2013-03-19T07:55:00Z"/>
                <w:rFonts w:eastAsia="Times New Roman"/>
                <w:b/>
                <w:bCs/>
                <w:color w:val="000000"/>
                <w:sz w:val="22"/>
                <w:szCs w:val="22"/>
                <w:rPrChange w:id="1291" w:author="Renee Hobbs" w:date="2013-03-19T08:36:00Z">
                  <w:rPr>
                    <w:ins w:id="1292" w:author="Renee Hobbs" w:date="2013-03-19T07:55:00Z"/>
                    <w:rFonts w:ascii="Cambria" w:eastAsia="Times New Roman" w:hAnsi="Cambria" w:cstheme="majorBidi"/>
                    <w:b/>
                    <w:bCs/>
                    <w:color w:val="000000"/>
                    <w:sz w:val="22"/>
                    <w:szCs w:val="22"/>
                  </w:rPr>
                </w:rPrChange>
              </w:rPr>
            </w:pPr>
            <w:ins w:id="1293" w:author="Renee Hobbs" w:date="2013-03-19T07:55:00Z">
              <w:r w:rsidRPr="005C1450">
                <w:rPr>
                  <w:rFonts w:eastAsia="Times New Roman"/>
                  <w:b/>
                  <w:bCs/>
                  <w:color w:val="000000"/>
                  <w:sz w:val="22"/>
                  <w:szCs w:val="22"/>
                  <w:rPrChange w:id="1294" w:author="Renee Hobbs" w:date="2013-03-19T08:36:00Z">
                    <w:rPr>
                      <w:rFonts w:ascii="Cambria" w:eastAsia="Times New Roman" w:hAnsi="Cambria"/>
                      <w:b/>
                      <w:bCs/>
                      <w:i/>
                      <w:color w:val="000000"/>
                      <w:sz w:val="22"/>
                      <w:szCs w:val="22"/>
                      <w:u w:val="single"/>
                    </w:rPr>
                  </w:rPrChange>
                </w:rPr>
                <w:t>Sun</w:t>
              </w:r>
            </w:ins>
          </w:p>
        </w:tc>
        <w:tc>
          <w:tcPr>
            <w:tcW w:w="148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295" w:author="Renee Hobbs" w:date="2013-03-19T07:55:00Z"/>
                <w:rFonts w:eastAsia="Times New Roman"/>
                <w:b/>
                <w:bCs/>
                <w:color w:val="000000"/>
                <w:sz w:val="22"/>
                <w:szCs w:val="22"/>
                <w:rPrChange w:id="1296" w:author="Renee Hobbs" w:date="2013-03-19T08:36:00Z">
                  <w:rPr>
                    <w:ins w:id="1297" w:author="Renee Hobbs" w:date="2013-03-19T07:55:00Z"/>
                    <w:rFonts w:ascii="Cambria" w:eastAsia="Times New Roman" w:hAnsi="Cambria" w:cstheme="majorBidi"/>
                    <w:b/>
                    <w:bCs/>
                    <w:i/>
                    <w:iCs/>
                    <w:color w:val="000000"/>
                    <w:sz w:val="22"/>
                    <w:szCs w:val="22"/>
                  </w:rPr>
                </w:rPrChange>
              </w:rPr>
            </w:pPr>
            <w:ins w:id="1298" w:author="Renee Hobbs" w:date="2013-03-19T07:55:00Z">
              <w:r w:rsidRPr="005C1450">
                <w:rPr>
                  <w:rFonts w:eastAsia="Times New Roman"/>
                  <w:b/>
                  <w:bCs/>
                  <w:color w:val="000000"/>
                  <w:sz w:val="22"/>
                  <w:szCs w:val="22"/>
                  <w:rPrChange w:id="1299" w:author="Renee Hobbs" w:date="2013-03-19T08:36:00Z">
                    <w:rPr>
                      <w:rFonts w:ascii="Cambria" w:eastAsia="Times New Roman" w:hAnsi="Cambria"/>
                      <w:b/>
                      <w:bCs/>
                      <w:i/>
                      <w:color w:val="000000"/>
                      <w:sz w:val="22"/>
                      <w:szCs w:val="22"/>
                      <w:u w:val="single"/>
                    </w:rPr>
                  </w:rPrChange>
                </w:rPr>
                <w:t>Mon</w:t>
              </w:r>
            </w:ins>
          </w:p>
        </w:tc>
        <w:tc>
          <w:tcPr>
            <w:tcW w:w="176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00" w:author="Renee Hobbs" w:date="2013-03-19T07:55:00Z"/>
                <w:rFonts w:eastAsia="Times New Roman"/>
                <w:b/>
                <w:bCs/>
                <w:color w:val="000000"/>
                <w:sz w:val="22"/>
                <w:szCs w:val="22"/>
                <w:rPrChange w:id="1301" w:author="Renee Hobbs" w:date="2013-03-19T08:36:00Z">
                  <w:rPr>
                    <w:ins w:id="1302" w:author="Renee Hobbs" w:date="2013-03-19T07:55:00Z"/>
                    <w:rFonts w:ascii="Cambria" w:eastAsia="Times New Roman" w:hAnsi="Cambria" w:cstheme="majorBidi"/>
                    <w:b/>
                    <w:bCs/>
                    <w:i/>
                    <w:iCs/>
                    <w:color w:val="000000"/>
                    <w:sz w:val="22"/>
                    <w:szCs w:val="22"/>
                  </w:rPr>
                </w:rPrChange>
              </w:rPr>
            </w:pPr>
            <w:ins w:id="1303" w:author="Renee Hobbs" w:date="2013-03-19T07:55:00Z">
              <w:r w:rsidRPr="005C1450">
                <w:rPr>
                  <w:rFonts w:eastAsia="Times New Roman"/>
                  <w:b/>
                  <w:bCs/>
                  <w:color w:val="000000"/>
                  <w:sz w:val="22"/>
                  <w:szCs w:val="22"/>
                  <w:rPrChange w:id="1304" w:author="Renee Hobbs" w:date="2013-03-19T08:36:00Z">
                    <w:rPr>
                      <w:rFonts w:ascii="Cambria" w:eastAsia="Times New Roman" w:hAnsi="Cambria"/>
                      <w:b/>
                      <w:bCs/>
                      <w:i/>
                      <w:color w:val="000000"/>
                      <w:sz w:val="22"/>
                      <w:szCs w:val="22"/>
                      <w:u w:val="single"/>
                    </w:rPr>
                  </w:rPrChange>
                </w:rPr>
                <w:t>Tues</w:t>
              </w:r>
            </w:ins>
          </w:p>
        </w:tc>
        <w:tc>
          <w:tcPr>
            <w:tcW w:w="156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05" w:author="Renee Hobbs" w:date="2013-03-19T07:55:00Z"/>
                <w:rFonts w:eastAsia="Times New Roman"/>
                <w:b/>
                <w:bCs/>
                <w:color w:val="000000"/>
                <w:sz w:val="22"/>
                <w:szCs w:val="22"/>
                <w:rPrChange w:id="1306" w:author="Renee Hobbs" w:date="2013-03-19T08:36:00Z">
                  <w:rPr>
                    <w:ins w:id="1307" w:author="Renee Hobbs" w:date="2013-03-19T07:55:00Z"/>
                    <w:rFonts w:ascii="Cambria" w:eastAsia="Times New Roman" w:hAnsi="Cambria" w:cstheme="majorBidi"/>
                    <w:b/>
                    <w:bCs/>
                    <w:i/>
                    <w:iCs/>
                    <w:color w:val="000000"/>
                    <w:sz w:val="22"/>
                    <w:szCs w:val="22"/>
                  </w:rPr>
                </w:rPrChange>
              </w:rPr>
            </w:pPr>
            <w:ins w:id="1308" w:author="Renee Hobbs" w:date="2013-03-19T07:55:00Z">
              <w:r w:rsidRPr="005C1450">
                <w:rPr>
                  <w:rFonts w:eastAsia="Times New Roman"/>
                  <w:b/>
                  <w:bCs/>
                  <w:color w:val="000000"/>
                  <w:sz w:val="22"/>
                  <w:szCs w:val="22"/>
                  <w:rPrChange w:id="1309" w:author="Renee Hobbs" w:date="2013-03-19T08:36:00Z">
                    <w:rPr>
                      <w:rFonts w:ascii="Cambria" w:eastAsia="Times New Roman" w:hAnsi="Cambria"/>
                      <w:b/>
                      <w:bCs/>
                      <w:i/>
                      <w:color w:val="000000"/>
                      <w:sz w:val="22"/>
                      <w:szCs w:val="22"/>
                      <w:u w:val="single"/>
                    </w:rPr>
                  </w:rPrChange>
                </w:rPr>
                <w:t>Wed</w:t>
              </w:r>
            </w:ins>
          </w:p>
        </w:tc>
        <w:tc>
          <w:tcPr>
            <w:tcW w:w="160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10" w:author="Renee Hobbs" w:date="2013-03-19T07:55:00Z"/>
                <w:rFonts w:eastAsia="Times New Roman"/>
                <w:b/>
                <w:bCs/>
                <w:color w:val="000000"/>
                <w:sz w:val="22"/>
                <w:szCs w:val="22"/>
                <w:rPrChange w:id="1311" w:author="Renee Hobbs" w:date="2013-03-19T08:36:00Z">
                  <w:rPr>
                    <w:ins w:id="1312" w:author="Renee Hobbs" w:date="2013-03-19T07:55:00Z"/>
                    <w:rFonts w:ascii="Cambria" w:eastAsia="Times New Roman" w:hAnsi="Cambria" w:cstheme="majorBidi"/>
                    <w:b/>
                    <w:bCs/>
                    <w:i/>
                    <w:iCs/>
                    <w:color w:val="000000"/>
                    <w:sz w:val="22"/>
                    <w:szCs w:val="22"/>
                  </w:rPr>
                </w:rPrChange>
              </w:rPr>
            </w:pPr>
            <w:ins w:id="1313" w:author="Renee Hobbs" w:date="2013-03-19T07:55:00Z">
              <w:r w:rsidRPr="005C1450">
                <w:rPr>
                  <w:rFonts w:eastAsia="Times New Roman"/>
                  <w:b/>
                  <w:bCs/>
                  <w:color w:val="000000"/>
                  <w:sz w:val="22"/>
                  <w:szCs w:val="22"/>
                  <w:rPrChange w:id="1314" w:author="Renee Hobbs" w:date="2013-03-19T08:36:00Z">
                    <w:rPr>
                      <w:rFonts w:ascii="Cambria" w:eastAsia="Times New Roman" w:hAnsi="Cambria"/>
                      <w:b/>
                      <w:bCs/>
                      <w:i/>
                      <w:color w:val="000000"/>
                      <w:sz w:val="22"/>
                      <w:szCs w:val="22"/>
                      <w:u w:val="single"/>
                    </w:rPr>
                  </w:rPrChange>
                </w:rPr>
                <w:t>Thurs</w:t>
              </w:r>
            </w:ins>
          </w:p>
        </w:tc>
        <w:tc>
          <w:tcPr>
            <w:tcW w:w="1300" w:type="dxa"/>
            <w:tcBorders>
              <w:top w:val="single" w:sz="8" w:space="0" w:color="000000"/>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15" w:author="Renee Hobbs" w:date="2013-03-19T07:55:00Z"/>
                <w:rFonts w:eastAsia="Times New Roman"/>
                <w:b/>
                <w:bCs/>
                <w:color w:val="000000"/>
                <w:sz w:val="22"/>
                <w:szCs w:val="22"/>
                <w:rPrChange w:id="1316" w:author="Renee Hobbs" w:date="2013-03-19T08:36:00Z">
                  <w:rPr>
                    <w:ins w:id="1317" w:author="Renee Hobbs" w:date="2013-03-19T07:55:00Z"/>
                    <w:rFonts w:ascii="Cambria" w:eastAsia="Times New Roman" w:hAnsi="Cambria" w:cstheme="majorBidi"/>
                    <w:b/>
                    <w:bCs/>
                    <w:i/>
                    <w:iCs/>
                    <w:color w:val="000000"/>
                    <w:sz w:val="22"/>
                    <w:szCs w:val="22"/>
                  </w:rPr>
                </w:rPrChange>
              </w:rPr>
            </w:pPr>
            <w:ins w:id="1318" w:author="Renee Hobbs" w:date="2013-03-19T07:55:00Z">
              <w:r w:rsidRPr="005C1450">
                <w:rPr>
                  <w:rFonts w:eastAsia="Times New Roman"/>
                  <w:b/>
                  <w:bCs/>
                  <w:color w:val="000000"/>
                  <w:sz w:val="22"/>
                  <w:szCs w:val="22"/>
                  <w:rPrChange w:id="1319" w:author="Renee Hobbs" w:date="2013-03-19T08:36:00Z">
                    <w:rPr>
                      <w:rFonts w:ascii="Cambria" w:eastAsia="Times New Roman" w:hAnsi="Cambria"/>
                      <w:b/>
                      <w:bCs/>
                      <w:i/>
                      <w:color w:val="000000"/>
                      <w:sz w:val="22"/>
                      <w:szCs w:val="22"/>
                      <w:u w:val="single"/>
                    </w:rPr>
                  </w:rPrChange>
                </w:rPr>
                <w:t>Friday</w:t>
              </w:r>
            </w:ins>
          </w:p>
        </w:tc>
      </w:tr>
      <w:tr w:rsidR="00272BE3" w:rsidRPr="00272BE3">
        <w:trPr>
          <w:trHeight w:val="540"/>
          <w:ins w:id="1320"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21" w:author="Renee Hobbs" w:date="2013-03-19T07:55:00Z"/>
                <w:rFonts w:eastAsia="Times New Roman"/>
                <w:color w:val="000000"/>
                <w:sz w:val="22"/>
                <w:szCs w:val="22"/>
                <w:rPrChange w:id="1322" w:author="Renee Hobbs" w:date="2013-03-19T08:36:00Z">
                  <w:rPr>
                    <w:ins w:id="1323" w:author="Renee Hobbs" w:date="2013-03-19T07:55:00Z"/>
                    <w:rFonts w:ascii="Cambria" w:eastAsia="Times New Roman" w:hAnsi="Cambria" w:cstheme="majorBidi"/>
                    <w:b/>
                    <w:bCs/>
                    <w:color w:val="000000"/>
                    <w:sz w:val="22"/>
                    <w:szCs w:val="22"/>
                  </w:rPr>
                </w:rPrChange>
              </w:rPr>
            </w:pPr>
            <w:ins w:id="1324" w:author="Renee Hobbs" w:date="2013-03-19T07:55:00Z">
              <w:r w:rsidRPr="005C1450">
                <w:rPr>
                  <w:rFonts w:eastAsia="Times New Roman"/>
                  <w:color w:val="000000"/>
                  <w:sz w:val="22"/>
                  <w:szCs w:val="22"/>
                  <w:rPrChange w:id="1325" w:author="Renee Hobbs" w:date="2013-03-19T08:36:00Z">
                    <w:rPr>
                      <w:rFonts w:ascii="Cambria" w:eastAsia="Times New Roman" w:hAnsi="Cambria"/>
                      <w:i/>
                      <w:color w:val="000000"/>
                      <w:sz w:val="22"/>
                      <w:szCs w:val="22"/>
                      <w:u w:val="single"/>
                    </w:rPr>
                  </w:rPrChange>
                </w:rPr>
                <w:t>8:30-9:00</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326" w:author="Renee Hobbs" w:date="2013-03-19T07:55:00Z"/>
                <w:rFonts w:eastAsia="Times New Roman"/>
                <w:color w:val="000000"/>
                <w:sz w:val="22"/>
                <w:szCs w:val="22"/>
              </w:rPr>
            </w:pPr>
            <w:ins w:id="1327" w:author="Renee Hobbs" w:date="2013-03-19T07:55:00Z">
              <w:r w:rsidRPr="005C1450">
                <w:rPr>
                  <w:rFonts w:eastAsia="Times New Roman"/>
                  <w:color w:val="000000"/>
                  <w:sz w:val="22"/>
                  <w:szCs w:val="22"/>
                  <w:rPrChange w:id="1328" w:author="Renee Hobbs" w:date="2013-03-19T08:36:00Z">
                    <w:rPr>
                      <w:rFonts w:eastAsia="Times New Roman"/>
                      <w:i/>
                      <w:color w:val="000000"/>
                      <w:sz w:val="22"/>
                      <w:szCs w:val="22"/>
                      <w:u w:val="single"/>
                    </w:rPr>
                  </w:rPrChange>
                </w:rPr>
                <w:t> </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29" w:author="Renee Hobbs" w:date="2013-03-19T07:55:00Z"/>
                <w:rFonts w:eastAsia="Times New Roman"/>
                <w:color w:val="000000"/>
                <w:sz w:val="22"/>
                <w:szCs w:val="22"/>
                <w:rPrChange w:id="1330" w:author="Renee Hobbs" w:date="2013-03-19T08:36:00Z">
                  <w:rPr>
                    <w:ins w:id="1331" w:author="Renee Hobbs" w:date="2013-03-19T07:55:00Z"/>
                    <w:rFonts w:ascii="Cambria" w:eastAsia="Times New Roman" w:hAnsi="Cambria" w:cstheme="majorBidi"/>
                    <w:b/>
                    <w:bCs/>
                    <w:color w:val="000000"/>
                    <w:sz w:val="22"/>
                    <w:szCs w:val="22"/>
                  </w:rPr>
                </w:rPrChange>
              </w:rPr>
            </w:pPr>
            <w:ins w:id="1332" w:author="Renee Hobbs" w:date="2013-03-19T07:55:00Z">
              <w:r w:rsidRPr="005C1450">
                <w:rPr>
                  <w:rFonts w:eastAsia="Times New Roman"/>
                  <w:color w:val="000000"/>
                  <w:sz w:val="22"/>
                  <w:szCs w:val="22"/>
                  <w:rPrChange w:id="1333" w:author="Renee Hobbs" w:date="2013-03-19T08:36:00Z">
                    <w:rPr>
                      <w:rFonts w:ascii="Cambria" w:eastAsia="Times New Roman" w:hAnsi="Cambria"/>
                      <w:i/>
                      <w:color w:val="000000"/>
                      <w:sz w:val="22"/>
                      <w:szCs w:val="22"/>
                      <w:u w:val="single"/>
                    </w:rPr>
                  </w:rPrChange>
                </w:rPr>
                <w:t>Warm-Up</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34" w:author="Renee Hobbs" w:date="2013-03-19T07:55:00Z"/>
                <w:rFonts w:eastAsia="Times New Roman"/>
                <w:color w:val="000000"/>
                <w:sz w:val="22"/>
                <w:szCs w:val="22"/>
                <w:rPrChange w:id="1335" w:author="Renee Hobbs" w:date="2013-03-19T08:36:00Z">
                  <w:rPr>
                    <w:ins w:id="1336" w:author="Renee Hobbs" w:date="2013-03-19T07:55:00Z"/>
                    <w:rFonts w:ascii="Cambria" w:eastAsia="Times New Roman" w:hAnsi="Cambria" w:cstheme="majorBidi"/>
                    <w:b/>
                    <w:bCs/>
                    <w:color w:val="000000"/>
                    <w:sz w:val="22"/>
                    <w:szCs w:val="22"/>
                  </w:rPr>
                </w:rPrChange>
              </w:rPr>
            </w:pPr>
            <w:ins w:id="1337" w:author="Renee Hobbs" w:date="2013-03-19T07:55:00Z">
              <w:r w:rsidRPr="005C1450">
                <w:rPr>
                  <w:rFonts w:eastAsia="Times New Roman"/>
                  <w:color w:val="000000"/>
                  <w:sz w:val="22"/>
                  <w:szCs w:val="22"/>
                  <w:rPrChange w:id="1338" w:author="Renee Hobbs" w:date="2013-03-19T08:36:00Z">
                    <w:rPr>
                      <w:rFonts w:ascii="Cambria" w:eastAsia="Times New Roman" w:hAnsi="Cambria"/>
                      <w:i/>
                      <w:color w:val="000000"/>
                      <w:sz w:val="22"/>
                      <w:szCs w:val="22"/>
                      <w:u w:val="single"/>
                    </w:rPr>
                  </w:rPrChange>
                </w:rPr>
                <w:t>Warm-Up</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39" w:author="Renee Hobbs" w:date="2013-03-19T07:55:00Z"/>
                <w:rFonts w:eastAsia="Times New Roman"/>
                <w:color w:val="000000"/>
                <w:sz w:val="22"/>
                <w:szCs w:val="22"/>
                <w:rPrChange w:id="1340" w:author="Renee Hobbs" w:date="2013-03-19T08:36:00Z">
                  <w:rPr>
                    <w:ins w:id="1341" w:author="Renee Hobbs" w:date="2013-03-19T07:55:00Z"/>
                    <w:rFonts w:ascii="Cambria" w:eastAsia="Times New Roman" w:hAnsi="Cambria" w:cstheme="majorBidi"/>
                    <w:b/>
                    <w:bCs/>
                    <w:color w:val="000000"/>
                    <w:sz w:val="22"/>
                    <w:szCs w:val="22"/>
                  </w:rPr>
                </w:rPrChange>
              </w:rPr>
            </w:pPr>
            <w:ins w:id="1342" w:author="Renee Hobbs" w:date="2013-03-19T07:55:00Z">
              <w:r w:rsidRPr="005C1450">
                <w:rPr>
                  <w:rFonts w:eastAsia="Times New Roman"/>
                  <w:color w:val="000000"/>
                  <w:sz w:val="22"/>
                  <w:szCs w:val="22"/>
                  <w:rPrChange w:id="1343" w:author="Renee Hobbs" w:date="2013-03-19T08:36:00Z">
                    <w:rPr>
                      <w:rFonts w:ascii="Cambria" w:eastAsia="Times New Roman" w:hAnsi="Cambria"/>
                      <w:i/>
                      <w:color w:val="000000"/>
                      <w:sz w:val="22"/>
                      <w:szCs w:val="22"/>
                      <w:u w:val="single"/>
                    </w:rPr>
                  </w:rPrChange>
                </w:rPr>
                <w:t>Warm-Up</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44" w:author="Renee Hobbs" w:date="2013-03-19T07:55:00Z"/>
                <w:rFonts w:eastAsia="Times New Roman"/>
                <w:color w:val="000000"/>
                <w:sz w:val="22"/>
                <w:szCs w:val="22"/>
                <w:rPrChange w:id="1345" w:author="Renee Hobbs" w:date="2013-03-19T08:36:00Z">
                  <w:rPr>
                    <w:ins w:id="1346" w:author="Renee Hobbs" w:date="2013-03-19T07:55:00Z"/>
                    <w:rFonts w:ascii="Cambria" w:eastAsia="Times New Roman" w:hAnsi="Cambria" w:cstheme="majorBidi"/>
                    <w:b/>
                    <w:bCs/>
                    <w:color w:val="000000"/>
                    <w:sz w:val="22"/>
                    <w:szCs w:val="22"/>
                  </w:rPr>
                </w:rPrChange>
              </w:rPr>
            </w:pPr>
            <w:ins w:id="1347" w:author="Renee Hobbs" w:date="2013-03-19T07:55:00Z">
              <w:r w:rsidRPr="005C1450">
                <w:rPr>
                  <w:rFonts w:eastAsia="Times New Roman"/>
                  <w:color w:val="000000"/>
                  <w:sz w:val="22"/>
                  <w:szCs w:val="22"/>
                  <w:rPrChange w:id="1348" w:author="Renee Hobbs" w:date="2013-03-19T08:36:00Z">
                    <w:rPr>
                      <w:rFonts w:ascii="Cambria" w:eastAsia="Times New Roman" w:hAnsi="Cambria"/>
                      <w:i/>
                      <w:color w:val="000000"/>
                      <w:sz w:val="22"/>
                      <w:szCs w:val="22"/>
                      <w:u w:val="single"/>
                    </w:rPr>
                  </w:rPrChange>
                </w:rPr>
                <w:t>Warm-Up</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49" w:author="Renee Hobbs" w:date="2013-03-19T07:55:00Z"/>
                <w:rFonts w:eastAsia="Times New Roman"/>
                <w:color w:val="000000"/>
                <w:sz w:val="22"/>
                <w:szCs w:val="22"/>
                <w:rPrChange w:id="1350" w:author="Renee Hobbs" w:date="2013-03-19T08:36:00Z">
                  <w:rPr>
                    <w:ins w:id="1351" w:author="Renee Hobbs" w:date="2013-03-19T07:55:00Z"/>
                    <w:rFonts w:ascii="Cambria" w:eastAsia="Times New Roman" w:hAnsi="Cambria" w:cstheme="majorBidi"/>
                    <w:b/>
                    <w:bCs/>
                    <w:color w:val="000000"/>
                    <w:sz w:val="22"/>
                    <w:szCs w:val="22"/>
                  </w:rPr>
                </w:rPrChange>
              </w:rPr>
            </w:pPr>
            <w:ins w:id="1352" w:author="Renee Hobbs" w:date="2013-03-19T07:55:00Z">
              <w:r w:rsidRPr="005C1450">
                <w:rPr>
                  <w:rFonts w:eastAsia="Times New Roman"/>
                  <w:color w:val="000000"/>
                  <w:sz w:val="22"/>
                  <w:szCs w:val="22"/>
                  <w:rPrChange w:id="1353" w:author="Renee Hobbs" w:date="2013-03-19T08:36:00Z">
                    <w:rPr>
                      <w:rFonts w:ascii="Cambria" w:eastAsia="Times New Roman" w:hAnsi="Cambria"/>
                      <w:i/>
                      <w:color w:val="000000"/>
                      <w:sz w:val="22"/>
                      <w:szCs w:val="22"/>
                      <w:u w:val="single"/>
                    </w:rPr>
                  </w:rPrChange>
                </w:rPr>
                <w:t>Warm-Up</w:t>
              </w:r>
            </w:ins>
          </w:p>
        </w:tc>
      </w:tr>
      <w:tr w:rsidR="00272BE3" w:rsidRPr="00272BE3">
        <w:trPr>
          <w:trHeight w:val="540"/>
          <w:ins w:id="1354"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55" w:author="Renee Hobbs" w:date="2013-03-19T07:55:00Z"/>
                <w:rFonts w:eastAsia="Times New Roman"/>
                <w:color w:val="000000"/>
                <w:sz w:val="22"/>
                <w:szCs w:val="22"/>
                <w:rPrChange w:id="1356" w:author="Renee Hobbs" w:date="2013-03-19T08:36:00Z">
                  <w:rPr>
                    <w:ins w:id="1357" w:author="Renee Hobbs" w:date="2013-03-19T07:55:00Z"/>
                    <w:rFonts w:ascii="Cambria" w:eastAsia="Times New Roman" w:hAnsi="Cambria" w:cstheme="majorBidi"/>
                    <w:b/>
                    <w:bCs/>
                    <w:color w:val="000000"/>
                    <w:sz w:val="22"/>
                    <w:szCs w:val="22"/>
                  </w:rPr>
                </w:rPrChange>
              </w:rPr>
            </w:pPr>
            <w:ins w:id="1358" w:author="Renee Hobbs" w:date="2013-03-19T07:55:00Z">
              <w:r w:rsidRPr="005C1450">
                <w:rPr>
                  <w:rFonts w:eastAsia="Times New Roman"/>
                  <w:color w:val="000000"/>
                  <w:sz w:val="22"/>
                  <w:szCs w:val="22"/>
                  <w:rPrChange w:id="1359" w:author="Renee Hobbs" w:date="2013-03-19T08:36:00Z">
                    <w:rPr>
                      <w:rFonts w:ascii="Cambria" w:eastAsia="Times New Roman" w:hAnsi="Cambria"/>
                      <w:i/>
                      <w:color w:val="000000"/>
                      <w:sz w:val="22"/>
                      <w:szCs w:val="22"/>
                      <w:u w:val="single"/>
                    </w:rPr>
                  </w:rPrChange>
                </w:rPr>
                <w:t xml:space="preserve">9:00-10:15 </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360" w:author="Renee Hobbs" w:date="2013-03-19T07:55:00Z"/>
                <w:rFonts w:eastAsia="Times New Roman"/>
                <w:color w:val="000000"/>
                <w:sz w:val="22"/>
                <w:szCs w:val="22"/>
              </w:rPr>
            </w:pPr>
            <w:ins w:id="1361" w:author="Renee Hobbs" w:date="2013-03-19T07:55:00Z">
              <w:r w:rsidRPr="005C1450">
                <w:rPr>
                  <w:rFonts w:eastAsia="Times New Roman"/>
                  <w:color w:val="000000"/>
                  <w:sz w:val="22"/>
                  <w:szCs w:val="22"/>
                  <w:rPrChange w:id="1362" w:author="Renee Hobbs" w:date="2013-03-19T08:36:00Z">
                    <w:rPr>
                      <w:rFonts w:eastAsia="Times New Roman"/>
                      <w:i/>
                      <w:color w:val="000000"/>
                      <w:sz w:val="22"/>
                      <w:szCs w:val="22"/>
                      <w:u w:val="single"/>
                    </w:rPr>
                  </w:rPrChange>
                </w:rPr>
                <w:t> </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63" w:author="Renee Hobbs" w:date="2013-03-19T07:55:00Z"/>
                <w:rFonts w:eastAsia="Times New Roman"/>
                <w:color w:val="000000"/>
                <w:sz w:val="22"/>
                <w:szCs w:val="22"/>
                <w:rPrChange w:id="1364" w:author="Renee Hobbs" w:date="2013-03-19T08:36:00Z">
                  <w:rPr>
                    <w:ins w:id="1365" w:author="Renee Hobbs" w:date="2013-03-19T07:55:00Z"/>
                    <w:rFonts w:ascii="Cambria" w:eastAsia="Times New Roman" w:hAnsi="Cambria" w:cstheme="majorBidi"/>
                    <w:b/>
                    <w:bCs/>
                    <w:color w:val="000000"/>
                    <w:sz w:val="22"/>
                    <w:szCs w:val="22"/>
                  </w:rPr>
                </w:rPrChange>
              </w:rPr>
            </w:pPr>
            <w:ins w:id="1366" w:author="Renee Hobbs" w:date="2013-03-19T07:55:00Z">
              <w:r w:rsidRPr="005C1450">
                <w:rPr>
                  <w:rFonts w:eastAsia="Times New Roman"/>
                  <w:color w:val="000000"/>
                  <w:sz w:val="22"/>
                  <w:szCs w:val="22"/>
                  <w:rPrChange w:id="1367" w:author="Renee Hobbs" w:date="2013-03-19T08:36:00Z">
                    <w:rPr>
                      <w:rFonts w:ascii="Cambria" w:eastAsia="Times New Roman" w:hAnsi="Cambria"/>
                      <w:i/>
                      <w:color w:val="000000"/>
                      <w:sz w:val="22"/>
                      <w:szCs w:val="22"/>
                      <w:u w:val="single"/>
                    </w:rPr>
                  </w:rPrChange>
                </w:rPr>
                <w:t>Keynote</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68" w:author="Renee Hobbs" w:date="2013-03-19T07:55:00Z"/>
                <w:rFonts w:eastAsia="Times New Roman"/>
                <w:color w:val="000000"/>
                <w:sz w:val="22"/>
                <w:szCs w:val="22"/>
                <w:rPrChange w:id="1369" w:author="Renee Hobbs" w:date="2013-03-19T08:36:00Z">
                  <w:rPr>
                    <w:ins w:id="1370" w:author="Renee Hobbs" w:date="2013-03-19T07:55:00Z"/>
                    <w:rFonts w:ascii="Cambria" w:eastAsia="Times New Roman" w:hAnsi="Cambria" w:cstheme="majorBidi"/>
                    <w:b/>
                    <w:bCs/>
                    <w:color w:val="000000"/>
                    <w:sz w:val="22"/>
                    <w:szCs w:val="22"/>
                  </w:rPr>
                </w:rPrChange>
              </w:rPr>
            </w:pPr>
            <w:ins w:id="1371" w:author="Renee Hobbs" w:date="2013-03-19T07:55:00Z">
              <w:r w:rsidRPr="005C1450">
                <w:rPr>
                  <w:rFonts w:eastAsia="Times New Roman"/>
                  <w:color w:val="000000"/>
                  <w:sz w:val="22"/>
                  <w:szCs w:val="22"/>
                  <w:rPrChange w:id="1372" w:author="Renee Hobbs" w:date="2013-03-19T08:36:00Z">
                    <w:rPr>
                      <w:rFonts w:ascii="Cambria" w:eastAsia="Times New Roman" w:hAnsi="Cambria"/>
                      <w:i/>
                      <w:color w:val="000000"/>
                      <w:sz w:val="22"/>
                      <w:szCs w:val="22"/>
                      <w:u w:val="single"/>
                    </w:rPr>
                  </w:rPrChange>
                </w:rPr>
                <w:t>Keynote</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73" w:author="Renee Hobbs" w:date="2013-03-19T07:55:00Z"/>
                <w:rFonts w:eastAsia="Times New Roman"/>
                <w:color w:val="000000"/>
                <w:sz w:val="22"/>
                <w:szCs w:val="22"/>
                <w:rPrChange w:id="1374" w:author="Renee Hobbs" w:date="2013-03-19T08:36:00Z">
                  <w:rPr>
                    <w:ins w:id="1375" w:author="Renee Hobbs" w:date="2013-03-19T07:55:00Z"/>
                    <w:rFonts w:ascii="Cambria" w:eastAsia="Times New Roman" w:hAnsi="Cambria" w:cstheme="majorBidi"/>
                    <w:b/>
                    <w:bCs/>
                    <w:color w:val="000000"/>
                    <w:sz w:val="22"/>
                    <w:szCs w:val="22"/>
                  </w:rPr>
                </w:rPrChange>
              </w:rPr>
            </w:pPr>
            <w:ins w:id="1376" w:author="Renee Hobbs" w:date="2013-03-19T07:55:00Z">
              <w:r w:rsidRPr="005C1450">
                <w:rPr>
                  <w:rFonts w:eastAsia="Times New Roman"/>
                  <w:color w:val="000000"/>
                  <w:sz w:val="22"/>
                  <w:szCs w:val="22"/>
                  <w:rPrChange w:id="1377" w:author="Renee Hobbs" w:date="2013-03-19T08:36:00Z">
                    <w:rPr>
                      <w:rFonts w:ascii="Cambria" w:eastAsia="Times New Roman" w:hAnsi="Cambria"/>
                      <w:i/>
                      <w:color w:val="000000"/>
                      <w:sz w:val="22"/>
                      <w:szCs w:val="22"/>
                      <w:u w:val="single"/>
                    </w:rPr>
                  </w:rPrChange>
                </w:rPr>
                <w:t>Keynote</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78" w:author="Renee Hobbs" w:date="2013-03-19T07:55:00Z"/>
                <w:rFonts w:eastAsia="Times New Roman"/>
                <w:color w:val="000000"/>
                <w:sz w:val="22"/>
                <w:szCs w:val="22"/>
                <w:rPrChange w:id="1379" w:author="Renee Hobbs" w:date="2013-03-19T08:36:00Z">
                  <w:rPr>
                    <w:ins w:id="1380" w:author="Renee Hobbs" w:date="2013-03-19T07:55:00Z"/>
                    <w:rFonts w:ascii="Cambria" w:eastAsia="Times New Roman" w:hAnsi="Cambria" w:cstheme="majorBidi"/>
                    <w:b/>
                    <w:bCs/>
                    <w:color w:val="000000"/>
                    <w:sz w:val="22"/>
                    <w:szCs w:val="22"/>
                  </w:rPr>
                </w:rPrChange>
              </w:rPr>
            </w:pPr>
            <w:ins w:id="1381" w:author="Renee Hobbs" w:date="2013-03-19T07:55:00Z">
              <w:r w:rsidRPr="005C1450">
                <w:rPr>
                  <w:rFonts w:eastAsia="Times New Roman"/>
                  <w:color w:val="000000"/>
                  <w:sz w:val="22"/>
                  <w:szCs w:val="22"/>
                  <w:rPrChange w:id="1382" w:author="Renee Hobbs" w:date="2013-03-19T08:36:00Z">
                    <w:rPr>
                      <w:rFonts w:ascii="Cambria" w:eastAsia="Times New Roman" w:hAnsi="Cambria"/>
                      <w:i/>
                      <w:color w:val="000000"/>
                      <w:sz w:val="22"/>
                      <w:szCs w:val="22"/>
                      <w:u w:val="single"/>
                    </w:rPr>
                  </w:rPrChange>
                </w:rPr>
                <w:t>Panel Session</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83" w:author="Renee Hobbs" w:date="2013-03-19T07:55:00Z"/>
                <w:rFonts w:eastAsia="Times New Roman"/>
                <w:color w:val="000000"/>
                <w:sz w:val="22"/>
                <w:szCs w:val="22"/>
                <w:rPrChange w:id="1384" w:author="Renee Hobbs" w:date="2013-03-19T08:36:00Z">
                  <w:rPr>
                    <w:ins w:id="1385" w:author="Renee Hobbs" w:date="2013-03-19T07:55:00Z"/>
                    <w:rFonts w:ascii="Cambria" w:eastAsia="Times New Roman" w:hAnsi="Cambria" w:cstheme="majorBidi"/>
                    <w:b/>
                    <w:bCs/>
                    <w:color w:val="000000"/>
                    <w:sz w:val="22"/>
                    <w:szCs w:val="22"/>
                  </w:rPr>
                </w:rPrChange>
              </w:rPr>
            </w:pPr>
            <w:ins w:id="1386" w:author="Renee Hobbs" w:date="2013-03-19T07:55:00Z">
              <w:r w:rsidRPr="005C1450">
                <w:rPr>
                  <w:rFonts w:eastAsia="Times New Roman"/>
                  <w:color w:val="000000"/>
                  <w:sz w:val="22"/>
                  <w:szCs w:val="22"/>
                  <w:rPrChange w:id="1387" w:author="Renee Hobbs" w:date="2013-03-19T08:36:00Z">
                    <w:rPr>
                      <w:rFonts w:ascii="Cambria" w:eastAsia="Times New Roman" w:hAnsi="Cambria"/>
                      <w:i/>
                      <w:color w:val="000000"/>
                      <w:sz w:val="22"/>
                      <w:szCs w:val="22"/>
                      <w:u w:val="single"/>
                    </w:rPr>
                  </w:rPrChange>
                </w:rPr>
                <w:t>Final</w:t>
              </w:r>
            </w:ins>
            <w:ins w:id="1388" w:author="Julie Coiro" w:date="2013-03-20T06:13:00Z">
              <w:r w:rsidR="005F39AF">
                <w:rPr>
                  <w:rFonts w:eastAsia="Times New Roman"/>
                  <w:color w:val="000000"/>
                  <w:sz w:val="22"/>
                  <w:szCs w:val="22"/>
                </w:rPr>
                <w:t xml:space="preserve"> Design Studio</w:t>
              </w:r>
            </w:ins>
            <w:ins w:id="1389" w:author="Renee Hobbs" w:date="2013-03-19T07:55:00Z">
              <w:r w:rsidRPr="005C1450">
                <w:rPr>
                  <w:rFonts w:eastAsia="Times New Roman"/>
                  <w:color w:val="000000"/>
                  <w:sz w:val="22"/>
                  <w:szCs w:val="22"/>
                  <w:rPrChange w:id="1390" w:author="Renee Hobbs" w:date="2013-03-19T08:36:00Z">
                    <w:rPr>
                      <w:rFonts w:ascii="Cambria" w:eastAsia="Times New Roman" w:hAnsi="Cambria"/>
                      <w:i/>
                      <w:color w:val="000000"/>
                      <w:sz w:val="22"/>
                      <w:szCs w:val="22"/>
                      <w:u w:val="single"/>
                    </w:rPr>
                  </w:rPrChange>
                </w:rPr>
                <w:t xml:space="preserve"> </w:t>
              </w:r>
            </w:ins>
          </w:p>
        </w:tc>
      </w:tr>
      <w:tr w:rsidR="00272BE3" w:rsidRPr="00272BE3">
        <w:trPr>
          <w:trHeight w:val="540"/>
          <w:ins w:id="1391"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392" w:author="Renee Hobbs" w:date="2013-03-19T07:55:00Z"/>
                <w:rFonts w:eastAsia="Times New Roman"/>
                <w:color w:val="000000"/>
                <w:sz w:val="22"/>
                <w:szCs w:val="22"/>
                <w:rPrChange w:id="1393" w:author="Renee Hobbs" w:date="2013-03-19T08:36:00Z">
                  <w:rPr>
                    <w:ins w:id="1394" w:author="Renee Hobbs" w:date="2013-03-19T07:55:00Z"/>
                    <w:rFonts w:ascii="Cambria" w:eastAsia="Times New Roman" w:hAnsi="Cambria" w:cstheme="majorBidi"/>
                    <w:b/>
                    <w:bCs/>
                    <w:color w:val="000000"/>
                    <w:sz w:val="22"/>
                    <w:szCs w:val="22"/>
                  </w:rPr>
                </w:rPrChange>
              </w:rPr>
            </w:pPr>
            <w:ins w:id="1395" w:author="Renee Hobbs" w:date="2013-03-19T07:55:00Z">
              <w:r w:rsidRPr="005C1450">
                <w:rPr>
                  <w:rFonts w:eastAsia="Times New Roman"/>
                  <w:color w:val="000000"/>
                  <w:sz w:val="22"/>
                  <w:szCs w:val="22"/>
                  <w:rPrChange w:id="1396" w:author="Renee Hobbs" w:date="2013-03-19T08:36:00Z">
                    <w:rPr>
                      <w:rFonts w:ascii="Cambria" w:eastAsia="Times New Roman" w:hAnsi="Cambria"/>
                      <w:i/>
                      <w:color w:val="000000"/>
                      <w:sz w:val="22"/>
                      <w:szCs w:val="22"/>
                      <w:u w:val="single"/>
                    </w:rPr>
                  </w:rPrChange>
                </w:rPr>
                <w:t>10:15-10:30</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397" w:author="Renee Hobbs" w:date="2013-03-19T07:55:00Z"/>
                <w:rFonts w:eastAsia="Times New Roman"/>
                <w:color w:val="000000"/>
                <w:sz w:val="22"/>
                <w:szCs w:val="22"/>
              </w:rPr>
            </w:pPr>
            <w:ins w:id="1398" w:author="Renee Hobbs" w:date="2013-03-19T07:55:00Z">
              <w:r w:rsidRPr="005C1450">
                <w:rPr>
                  <w:rFonts w:eastAsia="Times New Roman"/>
                  <w:color w:val="000000"/>
                  <w:sz w:val="22"/>
                  <w:szCs w:val="22"/>
                  <w:rPrChange w:id="1399" w:author="Renee Hobbs" w:date="2013-03-19T08:36:00Z">
                    <w:rPr>
                      <w:rFonts w:eastAsia="Times New Roman"/>
                      <w:i/>
                      <w:color w:val="000000"/>
                      <w:sz w:val="22"/>
                      <w:szCs w:val="22"/>
                      <w:u w:val="single"/>
                    </w:rPr>
                  </w:rPrChange>
                </w:rPr>
                <w:t> </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00" w:author="Renee Hobbs" w:date="2013-03-19T07:55:00Z"/>
                <w:rFonts w:eastAsia="Times New Roman"/>
                <w:color w:val="000000"/>
                <w:sz w:val="22"/>
                <w:szCs w:val="22"/>
                <w:rPrChange w:id="1401" w:author="Renee Hobbs" w:date="2013-03-19T08:36:00Z">
                  <w:rPr>
                    <w:ins w:id="1402" w:author="Renee Hobbs" w:date="2013-03-19T07:55:00Z"/>
                    <w:rFonts w:ascii="Cambria" w:eastAsia="Times New Roman" w:hAnsi="Cambria" w:cstheme="majorBidi"/>
                    <w:b/>
                    <w:bCs/>
                    <w:color w:val="000000"/>
                    <w:sz w:val="22"/>
                    <w:szCs w:val="22"/>
                  </w:rPr>
                </w:rPrChange>
              </w:rPr>
            </w:pPr>
            <w:ins w:id="1403" w:author="Renee Hobbs" w:date="2013-03-19T07:55:00Z">
              <w:r w:rsidRPr="005C1450">
                <w:rPr>
                  <w:rFonts w:eastAsia="Times New Roman"/>
                  <w:color w:val="000000"/>
                  <w:sz w:val="22"/>
                  <w:szCs w:val="22"/>
                  <w:rPrChange w:id="1404" w:author="Renee Hobbs" w:date="2013-03-19T08:36:00Z">
                    <w:rPr>
                      <w:rFonts w:ascii="Cambria" w:eastAsia="Times New Roman" w:hAnsi="Cambria"/>
                      <w:i/>
                      <w:color w:val="000000"/>
                      <w:sz w:val="22"/>
                      <w:szCs w:val="22"/>
                      <w:u w:val="single"/>
                    </w:rPr>
                  </w:rPrChange>
                </w:rPr>
                <w:t>Break</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05" w:author="Renee Hobbs" w:date="2013-03-19T07:55:00Z"/>
                <w:rFonts w:eastAsia="Times New Roman"/>
                <w:color w:val="000000"/>
                <w:sz w:val="22"/>
                <w:szCs w:val="22"/>
                <w:rPrChange w:id="1406" w:author="Renee Hobbs" w:date="2013-03-19T08:36:00Z">
                  <w:rPr>
                    <w:ins w:id="1407" w:author="Renee Hobbs" w:date="2013-03-19T07:55:00Z"/>
                    <w:rFonts w:ascii="Cambria" w:eastAsia="Times New Roman" w:hAnsi="Cambria" w:cstheme="majorBidi"/>
                    <w:b/>
                    <w:bCs/>
                    <w:color w:val="000000"/>
                    <w:sz w:val="22"/>
                    <w:szCs w:val="22"/>
                  </w:rPr>
                </w:rPrChange>
              </w:rPr>
            </w:pPr>
            <w:ins w:id="1408" w:author="Renee Hobbs" w:date="2013-03-19T07:55:00Z">
              <w:r w:rsidRPr="005C1450">
                <w:rPr>
                  <w:rFonts w:eastAsia="Times New Roman"/>
                  <w:color w:val="000000"/>
                  <w:sz w:val="22"/>
                  <w:szCs w:val="22"/>
                  <w:rPrChange w:id="1409" w:author="Renee Hobbs" w:date="2013-03-19T08:36:00Z">
                    <w:rPr>
                      <w:rFonts w:ascii="Cambria" w:eastAsia="Times New Roman" w:hAnsi="Cambria"/>
                      <w:i/>
                      <w:color w:val="000000"/>
                      <w:sz w:val="22"/>
                      <w:szCs w:val="22"/>
                      <w:u w:val="single"/>
                    </w:rPr>
                  </w:rPrChange>
                </w:rPr>
                <w:t>Break</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10" w:author="Renee Hobbs" w:date="2013-03-19T07:55:00Z"/>
                <w:rFonts w:eastAsia="Times New Roman"/>
                <w:color w:val="000000"/>
                <w:sz w:val="22"/>
                <w:szCs w:val="22"/>
                <w:rPrChange w:id="1411" w:author="Renee Hobbs" w:date="2013-03-19T08:36:00Z">
                  <w:rPr>
                    <w:ins w:id="1412" w:author="Renee Hobbs" w:date="2013-03-19T07:55:00Z"/>
                    <w:rFonts w:ascii="Cambria" w:eastAsia="Times New Roman" w:hAnsi="Cambria" w:cstheme="majorBidi"/>
                    <w:b/>
                    <w:bCs/>
                    <w:color w:val="000000"/>
                    <w:sz w:val="22"/>
                    <w:szCs w:val="22"/>
                  </w:rPr>
                </w:rPrChange>
              </w:rPr>
            </w:pPr>
            <w:ins w:id="1413" w:author="Renee Hobbs" w:date="2013-03-19T07:55:00Z">
              <w:r w:rsidRPr="005C1450">
                <w:rPr>
                  <w:rFonts w:eastAsia="Times New Roman"/>
                  <w:color w:val="000000"/>
                  <w:sz w:val="22"/>
                  <w:szCs w:val="22"/>
                  <w:rPrChange w:id="1414" w:author="Renee Hobbs" w:date="2013-03-19T08:36:00Z">
                    <w:rPr>
                      <w:rFonts w:ascii="Cambria" w:eastAsia="Times New Roman" w:hAnsi="Cambria"/>
                      <w:i/>
                      <w:color w:val="000000"/>
                      <w:sz w:val="22"/>
                      <w:szCs w:val="22"/>
                      <w:u w:val="single"/>
                    </w:rPr>
                  </w:rPrChange>
                </w:rPr>
                <w:t>Break</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15" w:author="Renee Hobbs" w:date="2013-03-19T07:55:00Z"/>
                <w:rFonts w:eastAsia="Times New Roman"/>
                <w:color w:val="000000"/>
                <w:sz w:val="22"/>
                <w:szCs w:val="22"/>
                <w:rPrChange w:id="1416" w:author="Renee Hobbs" w:date="2013-03-19T08:36:00Z">
                  <w:rPr>
                    <w:ins w:id="1417" w:author="Renee Hobbs" w:date="2013-03-19T07:55:00Z"/>
                    <w:rFonts w:ascii="Cambria" w:eastAsia="Times New Roman" w:hAnsi="Cambria" w:cstheme="majorBidi"/>
                    <w:b/>
                    <w:bCs/>
                    <w:color w:val="000000"/>
                    <w:sz w:val="22"/>
                    <w:szCs w:val="22"/>
                  </w:rPr>
                </w:rPrChange>
              </w:rPr>
            </w:pPr>
            <w:ins w:id="1418" w:author="Renee Hobbs" w:date="2013-03-19T07:55:00Z">
              <w:r w:rsidRPr="005C1450">
                <w:rPr>
                  <w:rFonts w:eastAsia="Times New Roman"/>
                  <w:color w:val="000000"/>
                  <w:sz w:val="22"/>
                  <w:szCs w:val="22"/>
                  <w:rPrChange w:id="1419" w:author="Renee Hobbs" w:date="2013-03-19T08:36:00Z">
                    <w:rPr>
                      <w:rFonts w:ascii="Cambria" w:eastAsia="Times New Roman" w:hAnsi="Cambria"/>
                      <w:i/>
                      <w:color w:val="000000"/>
                      <w:sz w:val="22"/>
                      <w:szCs w:val="22"/>
                      <w:u w:val="single"/>
                    </w:rPr>
                  </w:rPrChange>
                </w:rPr>
                <w:t>Break</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21EC8" w:rsidP="00272BE3">
            <w:pPr>
              <w:keepNext/>
              <w:keepLines/>
              <w:spacing w:before="200"/>
              <w:outlineLvl w:val="1"/>
              <w:rPr>
                <w:ins w:id="1420" w:author="Renee Hobbs" w:date="2013-03-19T07:55:00Z"/>
                <w:rFonts w:eastAsia="Times New Roman"/>
                <w:color w:val="000000"/>
                <w:sz w:val="22"/>
                <w:szCs w:val="22"/>
                <w:rPrChange w:id="1421" w:author="Renee Hobbs" w:date="2013-03-19T08:36:00Z">
                  <w:rPr>
                    <w:ins w:id="1422" w:author="Renee Hobbs" w:date="2013-03-19T07:55:00Z"/>
                    <w:rFonts w:ascii="Cambria" w:eastAsia="Times New Roman" w:hAnsi="Cambria" w:cstheme="majorBidi"/>
                    <w:b/>
                    <w:bCs/>
                    <w:color w:val="000000"/>
                    <w:sz w:val="22"/>
                    <w:szCs w:val="22"/>
                  </w:rPr>
                </w:rPrChange>
              </w:rPr>
            </w:pPr>
            <w:ins w:id="1423" w:author="Julie Coiro" w:date="2013-03-20T06:28:00Z">
              <w:r>
                <w:rPr>
                  <w:rFonts w:eastAsia="Times New Roman"/>
                  <w:color w:val="000000"/>
                  <w:sz w:val="22"/>
                  <w:szCs w:val="22"/>
                </w:rPr>
                <w:t xml:space="preserve">Break </w:t>
              </w:r>
            </w:ins>
            <w:ins w:id="1424" w:author="Renee Hobbs" w:date="2013-03-19T07:55:00Z">
              <w:del w:id="1425" w:author="Julie Coiro" w:date="2013-03-20T06:28:00Z">
                <w:r w:rsidR="005C1450" w:rsidRPr="005C1450">
                  <w:rPr>
                    <w:rFonts w:eastAsia="Times New Roman"/>
                    <w:color w:val="000000"/>
                    <w:sz w:val="22"/>
                    <w:szCs w:val="22"/>
                    <w:rPrChange w:id="1426" w:author="Renee Hobbs" w:date="2013-03-19T08:36:00Z">
                      <w:rPr>
                        <w:rFonts w:ascii="Cambria" w:eastAsia="Times New Roman" w:hAnsi="Cambria"/>
                        <w:i/>
                        <w:color w:val="000000"/>
                        <w:sz w:val="22"/>
                        <w:szCs w:val="22"/>
                        <w:u w:val="single"/>
                      </w:rPr>
                    </w:rPrChange>
                  </w:rPr>
                  <w:delText>Gallery Walk</w:delText>
                </w:r>
              </w:del>
            </w:ins>
          </w:p>
        </w:tc>
      </w:tr>
      <w:tr w:rsidR="00272BE3" w:rsidRPr="00272BE3">
        <w:trPr>
          <w:trHeight w:val="540"/>
          <w:ins w:id="1427"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28" w:author="Renee Hobbs" w:date="2013-03-19T07:55:00Z"/>
                <w:rFonts w:eastAsia="Times New Roman"/>
                <w:color w:val="000000"/>
                <w:sz w:val="22"/>
                <w:szCs w:val="22"/>
                <w:rPrChange w:id="1429" w:author="Renee Hobbs" w:date="2013-03-19T08:36:00Z">
                  <w:rPr>
                    <w:ins w:id="1430" w:author="Renee Hobbs" w:date="2013-03-19T07:55:00Z"/>
                    <w:rFonts w:ascii="Cambria" w:eastAsia="Times New Roman" w:hAnsi="Cambria" w:cstheme="majorBidi"/>
                    <w:b/>
                    <w:bCs/>
                    <w:color w:val="000000"/>
                    <w:sz w:val="22"/>
                    <w:szCs w:val="22"/>
                  </w:rPr>
                </w:rPrChange>
              </w:rPr>
            </w:pPr>
            <w:ins w:id="1431" w:author="Renee Hobbs" w:date="2013-03-19T07:55:00Z">
              <w:r w:rsidRPr="005C1450">
                <w:rPr>
                  <w:rFonts w:eastAsia="Times New Roman"/>
                  <w:color w:val="000000"/>
                  <w:sz w:val="22"/>
                  <w:szCs w:val="22"/>
                  <w:rPrChange w:id="1432" w:author="Renee Hobbs" w:date="2013-03-19T08:36:00Z">
                    <w:rPr>
                      <w:rFonts w:ascii="Cambria" w:eastAsia="Times New Roman" w:hAnsi="Cambria"/>
                      <w:i/>
                      <w:color w:val="000000"/>
                      <w:sz w:val="22"/>
                      <w:szCs w:val="22"/>
                      <w:u w:val="single"/>
                    </w:rPr>
                  </w:rPrChange>
                </w:rPr>
                <w:t xml:space="preserve">10:30-12:00 </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433" w:author="Renee Hobbs" w:date="2013-03-19T07:55:00Z"/>
                <w:rFonts w:eastAsia="Times New Roman"/>
                <w:color w:val="000000"/>
                <w:sz w:val="22"/>
                <w:szCs w:val="22"/>
              </w:rPr>
            </w:pPr>
            <w:ins w:id="1434" w:author="Renee Hobbs" w:date="2013-03-19T07:55:00Z">
              <w:r w:rsidRPr="005C1450">
                <w:rPr>
                  <w:rFonts w:eastAsia="Times New Roman"/>
                  <w:color w:val="000000"/>
                  <w:sz w:val="22"/>
                  <w:szCs w:val="22"/>
                  <w:rPrChange w:id="1435" w:author="Renee Hobbs" w:date="2013-03-19T08:36:00Z">
                    <w:rPr>
                      <w:rFonts w:eastAsia="Times New Roman"/>
                      <w:i/>
                      <w:color w:val="000000"/>
                      <w:sz w:val="22"/>
                      <w:szCs w:val="22"/>
                      <w:u w:val="single"/>
                    </w:rPr>
                  </w:rPrChange>
                </w:rPr>
                <w:t> </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36" w:author="Renee Hobbs" w:date="2013-03-19T07:55:00Z"/>
                <w:rFonts w:eastAsia="Times New Roman"/>
                <w:color w:val="000000"/>
                <w:sz w:val="22"/>
                <w:szCs w:val="22"/>
                <w:rPrChange w:id="1437" w:author="Renee Hobbs" w:date="2013-03-19T08:36:00Z">
                  <w:rPr>
                    <w:ins w:id="1438" w:author="Renee Hobbs" w:date="2013-03-19T07:55:00Z"/>
                    <w:rFonts w:ascii="Cambria" w:eastAsia="Times New Roman" w:hAnsi="Cambria" w:cstheme="majorBidi"/>
                    <w:b/>
                    <w:bCs/>
                    <w:color w:val="000000"/>
                    <w:sz w:val="22"/>
                    <w:szCs w:val="22"/>
                  </w:rPr>
                </w:rPrChange>
              </w:rPr>
            </w:pPr>
            <w:ins w:id="1439" w:author="Renee Hobbs" w:date="2013-03-19T07:55:00Z">
              <w:r w:rsidRPr="005C1450">
                <w:rPr>
                  <w:rFonts w:eastAsia="Times New Roman"/>
                  <w:color w:val="000000"/>
                  <w:sz w:val="22"/>
                  <w:szCs w:val="22"/>
                  <w:rPrChange w:id="1440" w:author="Renee Hobbs" w:date="2013-03-19T08:36:00Z">
                    <w:rPr>
                      <w:rFonts w:ascii="Cambria" w:eastAsia="Times New Roman" w:hAnsi="Cambria"/>
                      <w:i/>
                      <w:color w:val="000000"/>
                      <w:sz w:val="22"/>
                      <w:szCs w:val="22"/>
                      <w:u w:val="single"/>
                    </w:rPr>
                  </w:rPrChange>
                </w:rPr>
                <w:t>Digging Deeper</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1C3C62" w:rsidP="00272BE3">
            <w:pPr>
              <w:keepNext/>
              <w:keepLines/>
              <w:numPr>
                <w:ins w:id="1441" w:author="Unknown"/>
              </w:numPr>
              <w:spacing w:before="200"/>
              <w:outlineLvl w:val="1"/>
              <w:rPr>
                <w:ins w:id="1442" w:author="Renee Hobbs" w:date="2013-03-19T07:55:00Z"/>
                <w:rFonts w:eastAsia="Times New Roman"/>
                <w:color w:val="000000"/>
                <w:sz w:val="22"/>
                <w:szCs w:val="22"/>
                <w:rPrChange w:id="1443" w:author="Renee Hobbs" w:date="2013-03-19T08:36:00Z">
                  <w:rPr>
                    <w:ins w:id="1444" w:author="Renee Hobbs" w:date="2013-03-19T07:55:00Z"/>
                    <w:rFonts w:ascii="Cambria" w:eastAsia="Times New Roman" w:hAnsi="Cambria" w:cstheme="majorBidi"/>
                    <w:b/>
                    <w:bCs/>
                    <w:color w:val="000000"/>
                    <w:sz w:val="22"/>
                    <w:szCs w:val="22"/>
                  </w:rPr>
                </w:rPrChange>
              </w:rPr>
            </w:pPr>
            <w:ins w:id="1445" w:author="Julie Coiro" w:date="2013-05-20T08:19:00Z">
              <w:r w:rsidRPr="006F1971">
                <w:rPr>
                  <w:rFonts w:eastAsia="Times New Roman"/>
                  <w:color w:val="000000"/>
                  <w:sz w:val="22"/>
                  <w:szCs w:val="22"/>
                </w:rPr>
                <w:t>Collaborative Conversations</w:t>
              </w:r>
            </w:ins>
            <w:ins w:id="1446" w:author="Renee Hobbs" w:date="2013-03-19T07:55:00Z">
              <w:del w:id="1447" w:author="Julie Coiro" w:date="2013-05-20T08:19:00Z">
                <w:r w:rsidR="005C1450" w:rsidRPr="005C1450">
                  <w:rPr>
                    <w:rFonts w:eastAsia="Times New Roman"/>
                    <w:color w:val="000000"/>
                    <w:sz w:val="22"/>
                    <w:szCs w:val="22"/>
                    <w:rPrChange w:id="1448" w:author="Renee Hobbs" w:date="2013-03-19T08:36:00Z">
                      <w:rPr>
                        <w:rFonts w:ascii="Cambria" w:eastAsia="Times New Roman" w:hAnsi="Cambria"/>
                        <w:i/>
                        <w:color w:val="000000"/>
                        <w:sz w:val="22"/>
                        <w:szCs w:val="22"/>
                        <w:u w:val="single"/>
                      </w:rPr>
                    </w:rPrChange>
                  </w:rPr>
                  <w:delText>Digging Deeper</w:delText>
                </w:r>
              </w:del>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49" w:author="Renee Hobbs" w:date="2013-03-19T07:55:00Z"/>
                <w:rFonts w:eastAsia="Times New Roman"/>
                <w:color w:val="000000"/>
                <w:sz w:val="22"/>
                <w:szCs w:val="22"/>
                <w:rPrChange w:id="1450" w:author="Renee Hobbs" w:date="2013-03-19T08:36:00Z">
                  <w:rPr>
                    <w:ins w:id="1451" w:author="Renee Hobbs" w:date="2013-03-19T07:55:00Z"/>
                    <w:rFonts w:ascii="Cambria" w:eastAsia="Times New Roman" w:hAnsi="Cambria" w:cstheme="majorBidi"/>
                    <w:b/>
                    <w:bCs/>
                    <w:color w:val="000000"/>
                    <w:sz w:val="22"/>
                    <w:szCs w:val="22"/>
                  </w:rPr>
                </w:rPrChange>
              </w:rPr>
            </w:pPr>
            <w:ins w:id="1452" w:author="Renee Hobbs" w:date="2013-03-19T07:55:00Z">
              <w:r w:rsidRPr="005C1450">
                <w:rPr>
                  <w:rFonts w:eastAsia="Times New Roman"/>
                  <w:color w:val="000000"/>
                  <w:sz w:val="22"/>
                  <w:szCs w:val="22"/>
                  <w:rPrChange w:id="1453" w:author="Renee Hobbs" w:date="2013-03-19T08:36:00Z">
                    <w:rPr>
                      <w:rFonts w:ascii="Cambria" w:eastAsia="Times New Roman" w:hAnsi="Cambria"/>
                      <w:i/>
                      <w:color w:val="000000"/>
                      <w:sz w:val="22"/>
                      <w:szCs w:val="22"/>
                      <w:u w:val="single"/>
                    </w:rPr>
                  </w:rPrChange>
                </w:rPr>
                <w:t>Digging Deeper</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54" w:author="Renee Hobbs" w:date="2013-03-19T07:55:00Z"/>
                <w:rFonts w:eastAsia="Times New Roman"/>
                <w:color w:val="000000"/>
                <w:sz w:val="22"/>
                <w:szCs w:val="22"/>
                <w:rPrChange w:id="1455" w:author="Renee Hobbs" w:date="2013-03-19T08:36:00Z">
                  <w:rPr>
                    <w:ins w:id="1456" w:author="Renee Hobbs" w:date="2013-03-19T07:55:00Z"/>
                    <w:rFonts w:ascii="Cambria" w:eastAsia="Times New Roman" w:hAnsi="Cambria" w:cstheme="majorBidi"/>
                    <w:b/>
                    <w:bCs/>
                    <w:color w:val="000000"/>
                    <w:sz w:val="22"/>
                    <w:szCs w:val="22"/>
                  </w:rPr>
                </w:rPrChange>
              </w:rPr>
            </w:pPr>
            <w:ins w:id="1457" w:author="Renee Hobbs" w:date="2013-03-19T07:55:00Z">
              <w:del w:id="1458" w:author="Julie Coiro" w:date="2013-03-20T22:07:00Z">
                <w:r w:rsidRPr="005C1450">
                  <w:rPr>
                    <w:rFonts w:eastAsia="Times New Roman"/>
                    <w:color w:val="000000"/>
                    <w:sz w:val="22"/>
                    <w:szCs w:val="22"/>
                    <w:rPrChange w:id="1459" w:author="Renee Hobbs" w:date="2013-03-19T08:36:00Z">
                      <w:rPr>
                        <w:rFonts w:ascii="Cambria" w:eastAsia="Times New Roman" w:hAnsi="Cambria"/>
                        <w:i/>
                        <w:color w:val="000000"/>
                        <w:sz w:val="22"/>
                        <w:szCs w:val="22"/>
                        <w:u w:val="single"/>
                      </w:rPr>
                    </w:rPrChange>
                  </w:rPr>
                  <w:delText xml:space="preserve">Final </w:delText>
                </w:r>
              </w:del>
              <w:del w:id="1460" w:author="Julie Coiro" w:date="2013-05-20T08:19:00Z">
                <w:r w:rsidRPr="005C1450">
                  <w:rPr>
                    <w:rFonts w:eastAsia="Times New Roman"/>
                    <w:color w:val="000000"/>
                    <w:sz w:val="22"/>
                    <w:szCs w:val="22"/>
                    <w:rPrChange w:id="1461" w:author="Renee Hobbs" w:date="2013-03-19T08:36:00Z">
                      <w:rPr>
                        <w:rFonts w:ascii="Cambria" w:eastAsia="Times New Roman" w:hAnsi="Cambria"/>
                        <w:i/>
                        <w:color w:val="000000"/>
                        <w:sz w:val="22"/>
                        <w:szCs w:val="22"/>
                        <w:u w:val="single"/>
                      </w:rPr>
                    </w:rPrChange>
                  </w:rPr>
                  <w:delText>Design Studio</w:delText>
                </w:r>
              </w:del>
            </w:ins>
            <w:ins w:id="1462" w:author="Julie Coiro" w:date="2013-05-20T08:19:00Z">
              <w:r w:rsidR="001C3C62">
                <w:rPr>
                  <w:rFonts w:eastAsia="Times New Roman"/>
                  <w:color w:val="000000"/>
                  <w:sz w:val="22"/>
                  <w:szCs w:val="22"/>
                </w:rPr>
                <w:t>Digging Deeper</w:t>
              </w:r>
            </w:ins>
          </w:p>
        </w:tc>
        <w:tc>
          <w:tcPr>
            <w:tcW w:w="1300" w:type="dxa"/>
            <w:tcBorders>
              <w:top w:val="nil"/>
              <w:left w:val="nil"/>
              <w:bottom w:val="single" w:sz="8" w:space="0" w:color="000000"/>
              <w:right w:val="single" w:sz="8" w:space="0" w:color="000000"/>
            </w:tcBorders>
            <w:shd w:val="clear" w:color="auto" w:fill="auto"/>
            <w:vAlign w:val="center"/>
          </w:tcPr>
          <w:p w:rsidR="001E045F" w:rsidRDefault="00521EC8">
            <w:pPr>
              <w:keepNext/>
              <w:keepLines/>
              <w:spacing w:before="200"/>
              <w:outlineLvl w:val="1"/>
              <w:rPr>
                <w:ins w:id="1463" w:author="Renee Hobbs" w:date="2013-03-19T07:55:00Z"/>
                <w:rFonts w:eastAsia="Times New Roman"/>
                <w:color w:val="000000"/>
                <w:sz w:val="22"/>
                <w:szCs w:val="22"/>
                <w:rPrChange w:id="1464" w:author="Renee Hobbs" w:date="2013-03-19T08:36:00Z">
                  <w:rPr>
                    <w:ins w:id="1465" w:author="Renee Hobbs" w:date="2013-03-19T07:55:00Z"/>
                    <w:rFonts w:ascii="Cambria" w:eastAsia="Times New Roman" w:hAnsi="Cambria" w:cstheme="majorBidi"/>
                    <w:b/>
                    <w:bCs/>
                    <w:color w:val="000000"/>
                    <w:sz w:val="22"/>
                    <w:szCs w:val="22"/>
                  </w:rPr>
                </w:rPrChange>
              </w:rPr>
            </w:pPr>
            <w:ins w:id="1466" w:author="Julie Coiro" w:date="2013-03-20T06:28:00Z">
              <w:r w:rsidRPr="00800B59">
                <w:rPr>
                  <w:rFonts w:eastAsia="Times New Roman"/>
                  <w:color w:val="000000"/>
                  <w:sz w:val="22"/>
                  <w:szCs w:val="22"/>
                </w:rPr>
                <w:t>Gallery Walk</w:t>
              </w:r>
              <w:r w:rsidR="005C1450" w:rsidRPr="005C1450">
                <w:rPr>
                  <w:rFonts w:eastAsia="Times New Roman"/>
                  <w:color w:val="000000"/>
                  <w:sz w:val="22"/>
                  <w:szCs w:val="22"/>
                  <w:rPrChange w:id="1467" w:author="Renee Hobbs" w:date="2013-03-19T08:36:00Z">
                    <w:rPr>
                      <w:rFonts w:eastAsia="Times New Roman"/>
                      <w:i/>
                      <w:color w:val="000000"/>
                      <w:sz w:val="22"/>
                      <w:szCs w:val="22"/>
                      <w:u w:val="single"/>
                    </w:rPr>
                  </w:rPrChange>
                </w:rPr>
                <w:t xml:space="preserve"> </w:t>
              </w:r>
            </w:ins>
            <w:ins w:id="1468" w:author="Renee Hobbs" w:date="2013-03-19T07:55:00Z">
              <w:del w:id="1469" w:author="Julie Coiro" w:date="2013-03-20T06:28:00Z">
                <w:r w:rsidR="005C1450" w:rsidRPr="005C1450">
                  <w:rPr>
                    <w:rFonts w:eastAsia="Times New Roman"/>
                    <w:color w:val="000000"/>
                    <w:sz w:val="22"/>
                    <w:szCs w:val="22"/>
                    <w:rPrChange w:id="1470" w:author="Renee Hobbs" w:date="2013-03-19T08:36:00Z">
                      <w:rPr>
                        <w:rFonts w:ascii="Cambria" w:eastAsia="Times New Roman" w:hAnsi="Cambria"/>
                        <w:i/>
                        <w:color w:val="000000"/>
                        <w:sz w:val="22"/>
                        <w:szCs w:val="22"/>
                        <w:u w:val="single"/>
                      </w:rPr>
                    </w:rPrChange>
                  </w:rPr>
                  <w:delText>Reflection</w:delText>
                </w:r>
              </w:del>
            </w:ins>
          </w:p>
        </w:tc>
      </w:tr>
      <w:tr w:rsidR="00272BE3" w:rsidRPr="00272BE3">
        <w:trPr>
          <w:trHeight w:val="540"/>
          <w:ins w:id="1471"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72" w:author="Renee Hobbs" w:date="2013-03-19T07:55:00Z"/>
                <w:rFonts w:eastAsia="Times New Roman"/>
                <w:color w:val="000000"/>
                <w:sz w:val="22"/>
                <w:szCs w:val="22"/>
                <w:rPrChange w:id="1473" w:author="Renee Hobbs" w:date="2013-03-19T08:36:00Z">
                  <w:rPr>
                    <w:ins w:id="1474" w:author="Renee Hobbs" w:date="2013-03-19T07:55:00Z"/>
                    <w:rFonts w:ascii="Cambria" w:eastAsia="Times New Roman" w:hAnsi="Cambria" w:cstheme="majorBidi"/>
                    <w:b/>
                    <w:bCs/>
                    <w:color w:val="000000"/>
                    <w:sz w:val="22"/>
                    <w:szCs w:val="22"/>
                  </w:rPr>
                </w:rPrChange>
              </w:rPr>
            </w:pPr>
            <w:ins w:id="1475" w:author="Renee Hobbs" w:date="2013-03-19T07:55:00Z">
              <w:r w:rsidRPr="005C1450">
                <w:rPr>
                  <w:rFonts w:eastAsia="Times New Roman"/>
                  <w:color w:val="000000"/>
                  <w:sz w:val="22"/>
                  <w:szCs w:val="22"/>
                  <w:rPrChange w:id="1476" w:author="Renee Hobbs" w:date="2013-03-19T08:36:00Z">
                    <w:rPr>
                      <w:rFonts w:ascii="Cambria" w:eastAsia="Times New Roman" w:hAnsi="Cambria"/>
                      <w:i/>
                      <w:color w:val="000000"/>
                      <w:sz w:val="22"/>
                      <w:szCs w:val="22"/>
                      <w:u w:val="single"/>
                    </w:rPr>
                  </w:rPrChange>
                </w:rPr>
                <w:t xml:space="preserve">12:00-12:30 </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477" w:author="Renee Hobbs" w:date="2013-03-19T07:55:00Z"/>
                <w:rFonts w:eastAsia="Times New Roman"/>
                <w:color w:val="000000"/>
                <w:sz w:val="22"/>
                <w:szCs w:val="22"/>
              </w:rPr>
            </w:pPr>
            <w:ins w:id="1478" w:author="Renee Hobbs" w:date="2013-03-19T07:55:00Z">
              <w:r w:rsidRPr="005C1450">
                <w:rPr>
                  <w:rFonts w:eastAsia="Times New Roman"/>
                  <w:color w:val="000000"/>
                  <w:sz w:val="22"/>
                  <w:szCs w:val="22"/>
                  <w:rPrChange w:id="1479" w:author="Renee Hobbs" w:date="2013-03-19T08:36:00Z">
                    <w:rPr>
                      <w:rFonts w:eastAsia="Times New Roman"/>
                      <w:i/>
                      <w:color w:val="000000"/>
                      <w:sz w:val="22"/>
                      <w:szCs w:val="22"/>
                      <w:u w:val="single"/>
                    </w:rPr>
                  </w:rPrChange>
                </w:rPr>
                <w:t> </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80" w:author="Renee Hobbs" w:date="2013-03-19T07:55:00Z"/>
                <w:rFonts w:eastAsia="Times New Roman"/>
                <w:color w:val="000000"/>
                <w:sz w:val="22"/>
                <w:szCs w:val="22"/>
                <w:rPrChange w:id="1481" w:author="Renee Hobbs" w:date="2013-03-19T08:36:00Z">
                  <w:rPr>
                    <w:ins w:id="1482" w:author="Renee Hobbs" w:date="2013-03-19T07:55:00Z"/>
                    <w:rFonts w:ascii="Cambria" w:eastAsia="Times New Roman" w:hAnsi="Cambria" w:cstheme="majorBidi"/>
                    <w:b/>
                    <w:bCs/>
                    <w:i/>
                    <w:iCs/>
                    <w:color w:val="000000"/>
                    <w:sz w:val="22"/>
                    <w:szCs w:val="22"/>
                  </w:rPr>
                </w:rPrChange>
              </w:rPr>
            </w:pPr>
            <w:ins w:id="1483" w:author="Renee Hobbs" w:date="2013-03-19T07:55:00Z">
              <w:r w:rsidRPr="005C1450">
                <w:rPr>
                  <w:rFonts w:eastAsia="Times New Roman"/>
                  <w:color w:val="000000"/>
                  <w:sz w:val="22"/>
                  <w:szCs w:val="22"/>
                  <w:rPrChange w:id="1484" w:author="Renee Hobbs" w:date="2013-03-19T08:36:00Z">
                    <w:rPr>
                      <w:rFonts w:ascii="Cambria" w:eastAsia="Times New Roman" w:hAnsi="Cambria"/>
                      <w:i/>
                      <w:color w:val="000000"/>
                      <w:sz w:val="22"/>
                      <w:szCs w:val="22"/>
                      <w:u w:val="single"/>
                    </w:rPr>
                  </w:rPrChange>
                </w:rPr>
                <w:t>Lunch</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85" w:author="Renee Hobbs" w:date="2013-03-19T07:55:00Z"/>
                <w:rFonts w:eastAsia="Times New Roman"/>
                <w:color w:val="000000"/>
                <w:sz w:val="22"/>
                <w:szCs w:val="22"/>
                <w:rPrChange w:id="1486" w:author="Renee Hobbs" w:date="2013-03-19T08:36:00Z">
                  <w:rPr>
                    <w:ins w:id="1487" w:author="Renee Hobbs" w:date="2013-03-19T07:55:00Z"/>
                    <w:rFonts w:ascii="Cambria" w:eastAsia="Times New Roman" w:hAnsi="Cambria" w:cstheme="majorBidi"/>
                    <w:b/>
                    <w:bCs/>
                    <w:color w:val="000000"/>
                    <w:sz w:val="22"/>
                    <w:szCs w:val="22"/>
                  </w:rPr>
                </w:rPrChange>
              </w:rPr>
            </w:pPr>
            <w:ins w:id="1488" w:author="Renee Hobbs" w:date="2013-03-19T07:55:00Z">
              <w:r w:rsidRPr="005C1450">
                <w:rPr>
                  <w:rFonts w:eastAsia="Times New Roman"/>
                  <w:color w:val="000000"/>
                  <w:sz w:val="22"/>
                  <w:szCs w:val="22"/>
                  <w:rPrChange w:id="1489" w:author="Renee Hobbs" w:date="2013-03-19T08:36:00Z">
                    <w:rPr>
                      <w:rFonts w:ascii="Cambria" w:eastAsia="Times New Roman" w:hAnsi="Cambria"/>
                      <w:i/>
                      <w:color w:val="000000"/>
                      <w:sz w:val="22"/>
                      <w:szCs w:val="22"/>
                      <w:u w:val="single"/>
                    </w:rPr>
                  </w:rPrChange>
                </w:rPr>
                <w:t>Lunch</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90" w:author="Renee Hobbs" w:date="2013-03-19T07:55:00Z"/>
                <w:rFonts w:eastAsia="Times New Roman"/>
                <w:color w:val="000000"/>
                <w:sz w:val="22"/>
                <w:szCs w:val="22"/>
                <w:rPrChange w:id="1491" w:author="Renee Hobbs" w:date="2013-03-19T08:36:00Z">
                  <w:rPr>
                    <w:ins w:id="1492" w:author="Renee Hobbs" w:date="2013-03-19T07:55:00Z"/>
                    <w:rFonts w:ascii="Cambria" w:eastAsia="Times New Roman" w:hAnsi="Cambria" w:cstheme="majorBidi"/>
                    <w:b/>
                    <w:bCs/>
                    <w:color w:val="000000"/>
                    <w:sz w:val="22"/>
                    <w:szCs w:val="22"/>
                  </w:rPr>
                </w:rPrChange>
              </w:rPr>
            </w:pPr>
            <w:ins w:id="1493" w:author="Renee Hobbs" w:date="2013-03-19T07:55:00Z">
              <w:r w:rsidRPr="005C1450">
                <w:rPr>
                  <w:rFonts w:eastAsia="Times New Roman"/>
                  <w:color w:val="000000"/>
                  <w:sz w:val="22"/>
                  <w:szCs w:val="22"/>
                  <w:rPrChange w:id="1494" w:author="Renee Hobbs" w:date="2013-03-19T08:36:00Z">
                    <w:rPr>
                      <w:rFonts w:ascii="Cambria" w:eastAsia="Times New Roman" w:hAnsi="Cambria"/>
                      <w:i/>
                      <w:color w:val="000000"/>
                      <w:sz w:val="22"/>
                      <w:szCs w:val="22"/>
                      <w:u w:val="single"/>
                    </w:rPr>
                  </w:rPrChange>
                </w:rPr>
                <w:t>Lunch</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495" w:author="Renee Hobbs" w:date="2013-03-19T07:55:00Z"/>
                <w:rFonts w:eastAsia="Times New Roman"/>
                <w:color w:val="000000"/>
                <w:sz w:val="22"/>
                <w:szCs w:val="22"/>
                <w:rPrChange w:id="1496" w:author="Renee Hobbs" w:date="2013-03-19T08:36:00Z">
                  <w:rPr>
                    <w:ins w:id="1497" w:author="Renee Hobbs" w:date="2013-03-19T07:55:00Z"/>
                    <w:rFonts w:ascii="Cambria" w:eastAsia="Times New Roman" w:hAnsi="Cambria" w:cstheme="majorBidi"/>
                    <w:b/>
                    <w:bCs/>
                    <w:color w:val="000000"/>
                    <w:sz w:val="22"/>
                    <w:szCs w:val="22"/>
                  </w:rPr>
                </w:rPrChange>
              </w:rPr>
            </w:pPr>
            <w:ins w:id="1498" w:author="Renee Hobbs" w:date="2013-03-19T07:55:00Z">
              <w:r w:rsidRPr="005C1450">
                <w:rPr>
                  <w:rFonts w:eastAsia="Times New Roman"/>
                  <w:color w:val="000000"/>
                  <w:sz w:val="22"/>
                  <w:szCs w:val="22"/>
                  <w:rPrChange w:id="1499" w:author="Renee Hobbs" w:date="2013-03-19T08:36:00Z">
                    <w:rPr>
                      <w:rFonts w:ascii="Cambria" w:eastAsia="Times New Roman" w:hAnsi="Cambria"/>
                      <w:i/>
                      <w:color w:val="000000"/>
                      <w:sz w:val="22"/>
                      <w:szCs w:val="22"/>
                      <w:u w:val="single"/>
                    </w:rPr>
                  </w:rPrChange>
                </w:rPr>
                <w:t>Lunch</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00" w:author="Renee Hobbs" w:date="2013-03-19T07:55:00Z"/>
                <w:rFonts w:eastAsia="Times New Roman"/>
                <w:color w:val="000000"/>
                <w:sz w:val="22"/>
                <w:szCs w:val="22"/>
                <w:rPrChange w:id="1501" w:author="Renee Hobbs" w:date="2013-03-19T08:36:00Z">
                  <w:rPr>
                    <w:ins w:id="1502" w:author="Renee Hobbs" w:date="2013-03-19T07:55:00Z"/>
                    <w:rFonts w:ascii="Cambria" w:eastAsia="Times New Roman" w:hAnsi="Cambria" w:cstheme="majorBidi"/>
                    <w:b/>
                    <w:bCs/>
                    <w:color w:val="000000"/>
                    <w:sz w:val="22"/>
                    <w:szCs w:val="22"/>
                  </w:rPr>
                </w:rPrChange>
              </w:rPr>
            </w:pPr>
            <w:ins w:id="1503" w:author="Renee Hobbs" w:date="2013-03-19T07:55:00Z">
              <w:r w:rsidRPr="005C1450">
                <w:rPr>
                  <w:rFonts w:eastAsia="Times New Roman"/>
                  <w:color w:val="000000"/>
                  <w:sz w:val="22"/>
                  <w:szCs w:val="22"/>
                  <w:rPrChange w:id="1504" w:author="Renee Hobbs" w:date="2013-03-19T08:36:00Z">
                    <w:rPr>
                      <w:rFonts w:ascii="Cambria" w:eastAsia="Times New Roman" w:hAnsi="Cambria"/>
                      <w:i/>
                      <w:color w:val="000000"/>
                      <w:sz w:val="22"/>
                      <w:szCs w:val="22"/>
                      <w:u w:val="single"/>
                    </w:rPr>
                  </w:rPrChange>
                </w:rPr>
                <w:t>Lunch</w:t>
              </w:r>
            </w:ins>
            <w:ins w:id="1505" w:author="Julie Coiro" w:date="2013-03-20T06:28:00Z">
              <w:r w:rsidR="00521EC8">
                <w:rPr>
                  <w:rFonts w:eastAsia="Times New Roman"/>
                  <w:color w:val="000000"/>
                  <w:sz w:val="22"/>
                  <w:szCs w:val="22"/>
                </w:rPr>
                <w:t xml:space="preserve"> and </w:t>
              </w:r>
              <w:r w:rsidR="00521EC8" w:rsidRPr="00800B59">
                <w:rPr>
                  <w:rFonts w:eastAsia="Times New Roman"/>
                  <w:color w:val="000000"/>
                  <w:sz w:val="22"/>
                  <w:szCs w:val="22"/>
                </w:rPr>
                <w:t>Reflection</w:t>
              </w:r>
            </w:ins>
          </w:p>
        </w:tc>
      </w:tr>
      <w:tr w:rsidR="00272BE3" w:rsidRPr="00272BE3">
        <w:trPr>
          <w:trHeight w:val="800"/>
          <w:ins w:id="1506"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07" w:author="Renee Hobbs" w:date="2013-03-19T07:55:00Z"/>
                <w:rFonts w:eastAsia="Times New Roman"/>
                <w:color w:val="000000"/>
                <w:sz w:val="22"/>
                <w:szCs w:val="22"/>
                <w:rPrChange w:id="1508" w:author="Renee Hobbs" w:date="2013-03-19T08:36:00Z">
                  <w:rPr>
                    <w:ins w:id="1509" w:author="Renee Hobbs" w:date="2013-03-19T07:55:00Z"/>
                    <w:rFonts w:ascii="Cambria" w:eastAsia="Times New Roman" w:hAnsi="Cambria" w:cstheme="majorBidi"/>
                    <w:b/>
                    <w:bCs/>
                    <w:color w:val="000000"/>
                    <w:sz w:val="22"/>
                    <w:szCs w:val="22"/>
                  </w:rPr>
                </w:rPrChange>
              </w:rPr>
            </w:pPr>
            <w:ins w:id="1510" w:author="Renee Hobbs" w:date="2013-03-19T07:55:00Z">
              <w:r w:rsidRPr="005C1450">
                <w:rPr>
                  <w:rFonts w:eastAsia="Times New Roman"/>
                  <w:color w:val="000000"/>
                  <w:sz w:val="22"/>
                  <w:szCs w:val="22"/>
                  <w:rPrChange w:id="1511" w:author="Renee Hobbs" w:date="2013-03-19T08:36:00Z">
                    <w:rPr>
                      <w:rFonts w:ascii="Cambria" w:eastAsia="Times New Roman" w:hAnsi="Cambria"/>
                      <w:i/>
                      <w:color w:val="000000"/>
                      <w:sz w:val="22"/>
                      <w:szCs w:val="22"/>
                      <w:u w:val="single"/>
                    </w:rPr>
                  </w:rPrChange>
                </w:rPr>
                <w:t>12:30-1:15</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512" w:author="Renee Hobbs" w:date="2013-03-19T07:55:00Z"/>
                <w:rFonts w:eastAsia="Times New Roman"/>
                <w:color w:val="000000"/>
                <w:sz w:val="22"/>
                <w:szCs w:val="22"/>
              </w:rPr>
            </w:pPr>
            <w:ins w:id="1513" w:author="Renee Hobbs" w:date="2013-03-19T07:55:00Z">
              <w:r w:rsidRPr="005C1450">
                <w:rPr>
                  <w:rFonts w:eastAsia="Times New Roman"/>
                  <w:color w:val="000000"/>
                  <w:sz w:val="22"/>
                  <w:szCs w:val="22"/>
                  <w:rPrChange w:id="1514" w:author="Renee Hobbs" w:date="2013-03-19T08:36:00Z">
                    <w:rPr>
                      <w:rFonts w:eastAsia="Times New Roman"/>
                      <w:i/>
                      <w:color w:val="000000"/>
                      <w:sz w:val="22"/>
                      <w:szCs w:val="22"/>
                      <w:u w:val="single"/>
                    </w:rPr>
                  </w:rPrChange>
                </w:rPr>
                <w:t>Grad Intro</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15" w:author="Renee Hobbs" w:date="2013-03-19T07:55:00Z"/>
                <w:rFonts w:eastAsia="Times New Roman"/>
                <w:color w:val="000000"/>
                <w:sz w:val="22"/>
                <w:szCs w:val="22"/>
                <w:rPrChange w:id="1516" w:author="Renee Hobbs" w:date="2013-03-19T08:36:00Z">
                  <w:rPr>
                    <w:ins w:id="1517" w:author="Renee Hobbs" w:date="2013-03-19T07:55:00Z"/>
                    <w:rFonts w:ascii="Cambria" w:eastAsia="Times New Roman" w:hAnsi="Cambria" w:cstheme="majorBidi"/>
                    <w:b/>
                    <w:bCs/>
                    <w:color w:val="000000"/>
                    <w:sz w:val="22"/>
                    <w:szCs w:val="22"/>
                  </w:rPr>
                </w:rPrChange>
              </w:rPr>
            </w:pPr>
            <w:ins w:id="1518" w:author="Renee Hobbs" w:date="2013-03-19T07:55:00Z">
              <w:r w:rsidRPr="005C1450">
                <w:rPr>
                  <w:rFonts w:eastAsia="Times New Roman"/>
                  <w:color w:val="000000"/>
                  <w:sz w:val="22"/>
                  <w:szCs w:val="22"/>
                  <w:rPrChange w:id="1519" w:author="Renee Hobbs" w:date="2013-03-19T08:36:00Z">
                    <w:rPr>
                      <w:rFonts w:ascii="Cambria" w:eastAsia="Times New Roman" w:hAnsi="Cambria"/>
                      <w:i/>
                      <w:color w:val="000000"/>
                      <w:sz w:val="22"/>
                      <w:szCs w:val="22"/>
                      <w:u w:val="single"/>
                    </w:rPr>
                  </w:rPrChange>
                </w:rPr>
                <w:t>Collaborative Conversations</w:t>
              </w:r>
            </w:ins>
          </w:p>
        </w:tc>
        <w:tc>
          <w:tcPr>
            <w:tcW w:w="1760" w:type="dxa"/>
            <w:tcBorders>
              <w:top w:val="nil"/>
              <w:left w:val="nil"/>
              <w:bottom w:val="single" w:sz="8" w:space="0" w:color="000000"/>
              <w:right w:val="single" w:sz="8" w:space="0" w:color="000000"/>
            </w:tcBorders>
            <w:shd w:val="clear" w:color="auto" w:fill="auto"/>
            <w:vAlign w:val="center"/>
          </w:tcPr>
          <w:p w:rsidR="001C3C62" w:rsidRPr="00272BE3" w:rsidRDefault="005C1450" w:rsidP="00272BE3">
            <w:pPr>
              <w:keepNext/>
              <w:keepLines/>
              <w:numPr>
                <w:ins w:id="1520" w:author="Julie Coiro" w:date="2013-05-20T08:19:00Z"/>
              </w:numPr>
              <w:spacing w:before="200"/>
              <w:outlineLvl w:val="1"/>
              <w:rPr>
                <w:ins w:id="1521" w:author="Renee Hobbs" w:date="2013-03-19T07:55:00Z"/>
                <w:rFonts w:eastAsia="Times New Roman"/>
                <w:color w:val="000000"/>
                <w:sz w:val="22"/>
                <w:szCs w:val="22"/>
                <w:rPrChange w:id="1522" w:author="Renee Hobbs" w:date="2013-03-19T08:36:00Z">
                  <w:rPr>
                    <w:ins w:id="1523" w:author="Renee Hobbs" w:date="2013-03-19T07:55:00Z"/>
                    <w:rFonts w:ascii="Cambria" w:eastAsia="Times New Roman" w:hAnsi="Cambria" w:cstheme="majorBidi"/>
                    <w:b/>
                    <w:bCs/>
                    <w:color w:val="000000"/>
                    <w:sz w:val="22"/>
                    <w:szCs w:val="22"/>
                  </w:rPr>
                </w:rPrChange>
              </w:rPr>
            </w:pPr>
            <w:ins w:id="1524" w:author="Renee Hobbs" w:date="2013-03-19T07:55:00Z">
              <w:del w:id="1525" w:author="Julie Coiro" w:date="2013-05-20T08:19:00Z">
                <w:r w:rsidRPr="005C1450">
                  <w:rPr>
                    <w:rFonts w:eastAsia="Times New Roman"/>
                    <w:color w:val="000000"/>
                    <w:sz w:val="22"/>
                    <w:szCs w:val="22"/>
                    <w:rPrChange w:id="1526" w:author="Renee Hobbs" w:date="2013-03-19T08:36:00Z">
                      <w:rPr>
                        <w:rFonts w:ascii="Cambria" w:eastAsia="Times New Roman" w:hAnsi="Cambria"/>
                        <w:i/>
                        <w:color w:val="000000"/>
                        <w:sz w:val="22"/>
                        <w:szCs w:val="22"/>
                        <w:u w:val="single"/>
                      </w:rPr>
                    </w:rPrChange>
                  </w:rPr>
                  <w:delText>Collaborative Conversations</w:delText>
                </w:r>
              </w:del>
            </w:ins>
            <w:ins w:id="1527" w:author="Julie Coiro" w:date="2013-05-20T08:19:00Z">
              <w:r w:rsidR="001C3C62" w:rsidRPr="006F1971">
                <w:rPr>
                  <w:rFonts w:eastAsia="Times New Roman"/>
                  <w:color w:val="000000"/>
                  <w:sz w:val="22"/>
                  <w:szCs w:val="22"/>
                </w:rPr>
                <w:t>Digging Deeper</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28" w:author="Renee Hobbs" w:date="2013-03-19T07:55:00Z"/>
                <w:rFonts w:eastAsia="Times New Roman"/>
                <w:color w:val="000000"/>
                <w:sz w:val="22"/>
                <w:szCs w:val="22"/>
                <w:rPrChange w:id="1529" w:author="Renee Hobbs" w:date="2013-03-19T08:36:00Z">
                  <w:rPr>
                    <w:ins w:id="1530" w:author="Renee Hobbs" w:date="2013-03-19T07:55:00Z"/>
                    <w:rFonts w:ascii="Cambria" w:eastAsia="Times New Roman" w:hAnsi="Cambria" w:cstheme="majorBidi"/>
                    <w:b/>
                    <w:bCs/>
                    <w:color w:val="000000"/>
                    <w:sz w:val="22"/>
                    <w:szCs w:val="22"/>
                  </w:rPr>
                </w:rPrChange>
              </w:rPr>
            </w:pPr>
            <w:ins w:id="1531" w:author="Renee Hobbs" w:date="2013-03-19T07:55:00Z">
              <w:r w:rsidRPr="005C1450">
                <w:rPr>
                  <w:rFonts w:eastAsia="Times New Roman"/>
                  <w:color w:val="000000"/>
                  <w:sz w:val="22"/>
                  <w:szCs w:val="22"/>
                  <w:rPrChange w:id="1532" w:author="Renee Hobbs" w:date="2013-03-19T08:36:00Z">
                    <w:rPr>
                      <w:rFonts w:ascii="Cambria" w:eastAsia="Times New Roman" w:hAnsi="Cambria"/>
                      <w:i/>
                      <w:color w:val="000000"/>
                      <w:sz w:val="22"/>
                      <w:szCs w:val="22"/>
                      <w:u w:val="single"/>
                    </w:rPr>
                  </w:rPrChange>
                </w:rPr>
                <w:t>Collaborative Conversations</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33" w:author="Renee Hobbs" w:date="2013-03-19T07:55:00Z"/>
                <w:rFonts w:eastAsia="Times New Roman"/>
                <w:color w:val="000000"/>
                <w:sz w:val="22"/>
                <w:szCs w:val="22"/>
                <w:rPrChange w:id="1534" w:author="Renee Hobbs" w:date="2013-03-19T08:36:00Z">
                  <w:rPr>
                    <w:ins w:id="1535" w:author="Renee Hobbs" w:date="2013-03-19T07:55:00Z"/>
                    <w:rFonts w:ascii="Cambria" w:eastAsia="Times New Roman" w:hAnsi="Cambria" w:cstheme="majorBidi"/>
                    <w:b/>
                    <w:bCs/>
                    <w:color w:val="000000"/>
                    <w:sz w:val="22"/>
                    <w:szCs w:val="22"/>
                  </w:rPr>
                </w:rPrChange>
              </w:rPr>
            </w:pPr>
            <w:ins w:id="1536" w:author="Renee Hobbs" w:date="2013-03-19T07:55:00Z">
              <w:r w:rsidRPr="005C1450">
                <w:rPr>
                  <w:rFonts w:eastAsia="Times New Roman"/>
                  <w:color w:val="000000"/>
                  <w:sz w:val="22"/>
                  <w:szCs w:val="22"/>
                  <w:rPrChange w:id="1537" w:author="Renee Hobbs" w:date="2013-03-19T08:36:00Z">
                    <w:rPr>
                      <w:rFonts w:ascii="Cambria" w:eastAsia="Times New Roman" w:hAnsi="Cambria"/>
                      <w:i/>
                      <w:color w:val="000000"/>
                      <w:sz w:val="22"/>
                      <w:szCs w:val="22"/>
                      <w:u w:val="single"/>
                    </w:rPr>
                  </w:rPrChange>
                </w:rPr>
                <w:t>Collaborative Conversations</w:t>
              </w:r>
            </w:ins>
          </w:p>
        </w:tc>
        <w:tc>
          <w:tcPr>
            <w:tcW w:w="1300" w:type="dxa"/>
            <w:tcBorders>
              <w:top w:val="nil"/>
              <w:left w:val="nil"/>
              <w:bottom w:val="single" w:sz="8" w:space="0" w:color="000000"/>
              <w:right w:val="single" w:sz="8" w:space="0" w:color="000000"/>
            </w:tcBorders>
            <w:shd w:val="clear" w:color="auto" w:fill="auto"/>
            <w:vAlign w:val="center"/>
          </w:tcPr>
          <w:p w:rsidR="00272BE3" w:rsidRDefault="005C1450" w:rsidP="00272BE3">
            <w:pPr>
              <w:keepNext/>
              <w:keepLines/>
              <w:spacing w:before="200"/>
              <w:outlineLvl w:val="1"/>
              <w:rPr>
                <w:ins w:id="1538" w:author="Julie Coiro" w:date="2013-03-20T06:15:00Z"/>
                <w:rFonts w:eastAsia="Times New Roman"/>
                <w:color w:val="000000"/>
                <w:sz w:val="22"/>
                <w:szCs w:val="22"/>
              </w:rPr>
            </w:pPr>
            <w:ins w:id="1539" w:author="Renee Hobbs" w:date="2013-03-19T07:55:00Z">
              <w:r w:rsidRPr="005C1450">
                <w:rPr>
                  <w:rFonts w:eastAsia="Times New Roman"/>
                  <w:color w:val="000000"/>
                  <w:sz w:val="22"/>
                  <w:szCs w:val="22"/>
                  <w:rPrChange w:id="1540" w:author="Renee Hobbs" w:date="2013-03-19T08:36:00Z">
                    <w:rPr>
                      <w:rFonts w:ascii="Cambria" w:eastAsia="Times New Roman" w:hAnsi="Cambria"/>
                      <w:i/>
                      <w:color w:val="000000"/>
                      <w:sz w:val="22"/>
                      <w:szCs w:val="22"/>
                      <w:u w:val="single"/>
                    </w:rPr>
                  </w:rPrChange>
                </w:rPr>
                <w:t>Grad Wrap-Up</w:t>
              </w:r>
            </w:ins>
            <w:ins w:id="1541" w:author="Julie Coiro" w:date="2013-03-20T06:15:00Z">
              <w:r w:rsidR="000E650B">
                <w:rPr>
                  <w:rFonts w:eastAsia="Times New Roman"/>
                  <w:color w:val="000000"/>
                  <w:sz w:val="22"/>
                  <w:szCs w:val="22"/>
                </w:rPr>
                <w:t xml:space="preserve"> and Discussion</w:t>
              </w:r>
            </w:ins>
          </w:p>
          <w:p w:rsidR="000E650B" w:rsidRPr="000E650B" w:rsidRDefault="005C1450" w:rsidP="00272BE3">
            <w:pPr>
              <w:keepNext/>
              <w:keepLines/>
              <w:numPr>
                <w:ins w:id="1542" w:author="Julie Coiro" w:date="2013-03-20T06:15:00Z"/>
              </w:numPr>
              <w:spacing w:before="200"/>
              <w:outlineLvl w:val="1"/>
              <w:rPr>
                <w:ins w:id="1543" w:author="Renee Hobbs" w:date="2013-03-19T07:55:00Z"/>
                <w:rFonts w:eastAsia="Times New Roman"/>
                <w:color w:val="000000"/>
                <w:sz w:val="20"/>
                <w:szCs w:val="22"/>
                <w:rPrChange w:id="1544" w:author="Julie Coiro" w:date="2013-03-20T06:15:00Z">
                  <w:rPr>
                    <w:ins w:id="1545" w:author="Renee Hobbs" w:date="2013-03-19T07:55:00Z"/>
                    <w:rFonts w:ascii="Cambria" w:eastAsia="Times New Roman" w:hAnsi="Cambria" w:cstheme="majorBidi"/>
                    <w:b/>
                    <w:bCs/>
                    <w:color w:val="000000"/>
                    <w:sz w:val="22"/>
                    <w:szCs w:val="22"/>
                  </w:rPr>
                </w:rPrChange>
              </w:rPr>
            </w:pPr>
            <w:ins w:id="1546" w:author="Julie Coiro" w:date="2013-03-20T06:15:00Z">
              <w:r w:rsidRPr="005C1450">
                <w:rPr>
                  <w:rFonts w:eastAsia="Times New Roman"/>
                  <w:color w:val="000000"/>
                  <w:sz w:val="20"/>
                  <w:szCs w:val="22"/>
                  <w:rPrChange w:id="1547" w:author="Julie Coiro" w:date="2013-03-20T06:15:00Z">
                    <w:rPr>
                      <w:rFonts w:eastAsia="Times New Roman"/>
                      <w:i/>
                      <w:color w:val="000000"/>
                      <w:sz w:val="22"/>
                      <w:szCs w:val="22"/>
                      <w:u w:val="single"/>
                    </w:rPr>
                  </w:rPrChange>
                </w:rPr>
                <w:t xml:space="preserve">(12:30-2:00) </w:t>
              </w:r>
            </w:ins>
          </w:p>
        </w:tc>
      </w:tr>
      <w:tr w:rsidR="00272BE3" w:rsidRPr="00272BE3">
        <w:trPr>
          <w:trHeight w:val="1060"/>
          <w:ins w:id="1548"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49" w:author="Renee Hobbs" w:date="2013-03-19T07:55:00Z"/>
                <w:rFonts w:eastAsia="Times New Roman"/>
                <w:color w:val="000000"/>
                <w:sz w:val="22"/>
                <w:szCs w:val="22"/>
                <w:rPrChange w:id="1550" w:author="Renee Hobbs" w:date="2013-03-19T08:36:00Z">
                  <w:rPr>
                    <w:ins w:id="1551" w:author="Renee Hobbs" w:date="2013-03-19T07:55:00Z"/>
                    <w:rFonts w:ascii="Cambria" w:eastAsia="Times New Roman" w:hAnsi="Cambria" w:cstheme="majorBidi"/>
                    <w:b/>
                    <w:bCs/>
                    <w:color w:val="000000"/>
                    <w:sz w:val="22"/>
                    <w:szCs w:val="22"/>
                  </w:rPr>
                </w:rPrChange>
              </w:rPr>
            </w:pPr>
            <w:ins w:id="1552" w:author="Renee Hobbs" w:date="2013-03-19T07:55:00Z">
              <w:r w:rsidRPr="005C1450">
                <w:rPr>
                  <w:rFonts w:eastAsia="Times New Roman"/>
                  <w:color w:val="000000"/>
                  <w:sz w:val="22"/>
                  <w:szCs w:val="22"/>
                  <w:rPrChange w:id="1553" w:author="Renee Hobbs" w:date="2013-03-19T08:36:00Z">
                    <w:rPr>
                      <w:rFonts w:ascii="Cambria" w:eastAsia="Times New Roman" w:hAnsi="Cambria"/>
                      <w:i/>
                      <w:color w:val="000000"/>
                      <w:sz w:val="22"/>
                      <w:szCs w:val="22"/>
                      <w:u w:val="single"/>
                    </w:rPr>
                  </w:rPrChange>
                </w:rPr>
                <w:t>1:15-3:00</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554" w:author="Renee Hobbs" w:date="2013-03-19T07:55:00Z"/>
                <w:rFonts w:eastAsia="Times New Roman"/>
                <w:color w:val="000000"/>
                <w:sz w:val="22"/>
                <w:szCs w:val="22"/>
              </w:rPr>
            </w:pPr>
            <w:ins w:id="1555" w:author="Renee Hobbs" w:date="2013-03-19T07:55:00Z">
              <w:r w:rsidRPr="005C1450">
                <w:rPr>
                  <w:rFonts w:eastAsia="Times New Roman"/>
                  <w:color w:val="000000"/>
                  <w:sz w:val="22"/>
                  <w:szCs w:val="22"/>
                  <w:rPrChange w:id="1556" w:author="Renee Hobbs" w:date="2013-03-19T08:36:00Z">
                    <w:rPr>
                      <w:rFonts w:eastAsia="Times New Roman"/>
                      <w:i/>
                      <w:color w:val="000000"/>
                      <w:sz w:val="22"/>
                      <w:szCs w:val="22"/>
                      <w:u w:val="single"/>
                    </w:rPr>
                  </w:rPrChange>
                </w:rPr>
                <w:t xml:space="preserve">Grad Reading </w:t>
              </w:r>
              <w:del w:id="1557" w:author="Julie Coiro" w:date="2013-03-20T06:15:00Z">
                <w:r w:rsidRPr="005C1450">
                  <w:rPr>
                    <w:rFonts w:eastAsia="Times New Roman"/>
                    <w:color w:val="000000"/>
                    <w:sz w:val="22"/>
                    <w:szCs w:val="22"/>
                    <w:rPrChange w:id="1558" w:author="Renee Hobbs" w:date="2013-03-19T08:36:00Z">
                      <w:rPr>
                        <w:rFonts w:eastAsia="Times New Roman"/>
                        <w:i/>
                        <w:color w:val="000000"/>
                        <w:sz w:val="22"/>
                        <w:szCs w:val="22"/>
                        <w:u w:val="single"/>
                      </w:rPr>
                    </w:rPrChange>
                  </w:rPr>
                  <w:delText xml:space="preserve"> </w:delText>
                </w:r>
              </w:del>
              <w:r w:rsidRPr="005C1450">
                <w:rPr>
                  <w:rFonts w:eastAsia="Times New Roman"/>
                  <w:color w:val="000000"/>
                  <w:sz w:val="22"/>
                  <w:szCs w:val="22"/>
                  <w:rPrChange w:id="1559" w:author="Renee Hobbs" w:date="2013-03-19T08:36:00Z">
                    <w:rPr>
                      <w:rFonts w:eastAsia="Times New Roman"/>
                      <w:i/>
                      <w:color w:val="000000"/>
                      <w:sz w:val="22"/>
                      <w:szCs w:val="22"/>
                      <w:u w:val="single"/>
                    </w:rPr>
                  </w:rPrChange>
                </w:rPr>
                <w:t>and Discussion</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60" w:author="Renee Hobbs" w:date="2013-03-19T07:55:00Z"/>
                <w:rFonts w:eastAsia="Times New Roman"/>
                <w:color w:val="000000"/>
                <w:sz w:val="22"/>
                <w:szCs w:val="22"/>
                <w:rPrChange w:id="1561" w:author="Renee Hobbs" w:date="2013-03-19T08:36:00Z">
                  <w:rPr>
                    <w:ins w:id="1562" w:author="Renee Hobbs" w:date="2013-03-19T07:55:00Z"/>
                    <w:rFonts w:ascii="Cambria" w:eastAsia="Times New Roman" w:hAnsi="Cambria" w:cstheme="majorBidi"/>
                    <w:b/>
                    <w:bCs/>
                    <w:i/>
                    <w:iCs/>
                    <w:color w:val="000000"/>
                    <w:sz w:val="22"/>
                    <w:szCs w:val="22"/>
                  </w:rPr>
                </w:rPrChange>
              </w:rPr>
            </w:pPr>
            <w:ins w:id="1563" w:author="Renee Hobbs" w:date="2013-03-19T07:55:00Z">
              <w:r w:rsidRPr="005C1450">
                <w:rPr>
                  <w:rFonts w:eastAsia="Times New Roman"/>
                  <w:color w:val="000000"/>
                  <w:sz w:val="22"/>
                  <w:szCs w:val="22"/>
                  <w:rPrChange w:id="1564" w:author="Renee Hobbs" w:date="2013-03-19T08:36:00Z">
                    <w:rPr>
                      <w:rFonts w:ascii="Cambria" w:eastAsia="Times New Roman" w:hAnsi="Cambria"/>
                      <w:i/>
                      <w:color w:val="000000"/>
                      <w:sz w:val="22"/>
                      <w:szCs w:val="22"/>
                      <w:u w:val="single"/>
                    </w:rPr>
                  </w:rPrChange>
                </w:rPr>
                <w:t xml:space="preserve">Cool Tools / Hot Topics </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65" w:author="Renee Hobbs" w:date="2013-03-19T07:55:00Z"/>
                <w:rFonts w:eastAsia="Times New Roman"/>
                <w:color w:val="000000"/>
                <w:sz w:val="22"/>
                <w:szCs w:val="22"/>
                <w:rPrChange w:id="1566" w:author="Renee Hobbs" w:date="2013-03-19T08:36:00Z">
                  <w:rPr>
                    <w:ins w:id="1567" w:author="Renee Hobbs" w:date="2013-03-19T07:55:00Z"/>
                    <w:rFonts w:ascii="Cambria" w:eastAsia="Times New Roman" w:hAnsi="Cambria" w:cstheme="majorBidi"/>
                    <w:b/>
                    <w:bCs/>
                    <w:i/>
                    <w:iCs/>
                    <w:color w:val="000000"/>
                    <w:sz w:val="22"/>
                    <w:szCs w:val="22"/>
                  </w:rPr>
                </w:rPrChange>
              </w:rPr>
            </w:pPr>
            <w:ins w:id="1568" w:author="Renee Hobbs" w:date="2013-03-19T07:55:00Z">
              <w:r w:rsidRPr="005C1450">
                <w:rPr>
                  <w:rFonts w:eastAsia="Times New Roman"/>
                  <w:color w:val="000000"/>
                  <w:sz w:val="22"/>
                  <w:szCs w:val="22"/>
                  <w:rPrChange w:id="1569" w:author="Renee Hobbs" w:date="2013-03-19T08:36:00Z">
                    <w:rPr>
                      <w:rFonts w:ascii="Cambria" w:eastAsia="Times New Roman" w:hAnsi="Cambria"/>
                      <w:i/>
                      <w:color w:val="000000"/>
                      <w:sz w:val="22"/>
                      <w:szCs w:val="22"/>
                      <w:u w:val="single"/>
                    </w:rPr>
                  </w:rPrChange>
                </w:rPr>
                <w:t xml:space="preserve">Cool Tools / Hot Topics </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70" w:author="Renee Hobbs" w:date="2013-03-19T07:55:00Z"/>
                <w:rFonts w:eastAsia="Times New Roman"/>
                <w:color w:val="000000"/>
                <w:sz w:val="22"/>
                <w:szCs w:val="22"/>
                <w:rPrChange w:id="1571" w:author="Renee Hobbs" w:date="2013-03-19T08:36:00Z">
                  <w:rPr>
                    <w:ins w:id="1572" w:author="Renee Hobbs" w:date="2013-03-19T07:55:00Z"/>
                    <w:rFonts w:ascii="Cambria" w:eastAsia="Times New Roman" w:hAnsi="Cambria" w:cstheme="majorBidi"/>
                    <w:b/>
                    <w:bCs/>
                    <w:i/>
                    <w:iCs/>
                    <w:color w:val="000000"/>
                    <w:sz w:val="22"/>
                    <w:szCs w:val="22"/>
                  </w:rPr>
                </w:rPrChange>
              </w:rPr>
            </w:pPr>
            <w:ins w:id="1573" w:author="Renee Hobbs" w:date="2013-03-19T07:55:00Z">
              <w:r w:rsidRPr="005C1450">
                <w:rPr>
                  <w:rFonts w:eastAsia="Times New Roman"/>
                  <w:color w:val="000000"/>
                  <w:sz w:val="22"/>
                  <w:szCs w:val="22"/>
                  <w:rPrChange w:id="1574" w:author="Renee Hobbs" w:date="2013-03-19T08:36:00Z">
                    <w:rPr>
                      <w:rFonts w:ascii="Cambria" w:eastAsia="Times New Roman" w:hAnsi="Cambria"/>
                      <w:i/>
                      <w:color w:val="000000"/>
                      <w:sz w:val="22"/>
                      <w:szCs w:val="22"/>
                      <w:u w:val="single"/>
                    </w:rPr>
                  </w:rPrChange>
                </w:rPr>
                <w:t xml:space="preserve">Cool Tools / Hot Topics </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D33478" w:rsidP="00272BE3">
            <w:pPr>
              <w:keepNext/>
              <w:keepLines/>
              <w:spacing w:before="200"/>
              <w:outlineLvl w:val="1"/>
              <w:rPr>
                <w:ins w:id="1575" w:author="Renee Hobbs" w:date="2013-03-19T07:55:00Z"/>
                <w:rFonts w:eastAsia="Times New Roman"/>
                <w:color w:val="000000"/>
                <w:sz w:val="22"/>
                <w:szCs w:val="22"/>
                <w:rPrChange w:id="1576" w:author="Renee Hobbs" w:date="2013-03-19T08:36:00Z">
                  <w:rPr>
                    <w:ins w:id="1577" w:author="Renee Hobbs" w:date="2013-03-19T07:55:00Z"/>
                    <w:rFonts w:ascii="Cambria" w:eastAsia="Times New Roman" w:hAnsi="Cambria" w:cstheme="majorBidi"/>
                    <w:b/>
                    <w:bCs/>
                    <w:i/>
                    <w:iCs/>
                    <w:color w:val="000000"/>
                    <w:sz w:val="22"/>
                    <w:szCs w:val="22"/>
                  </w:rPr>
                </w:rPrChange>
              </w:rPr>
            </w:pPr>
            <w:ins w:id="1578" w:author="Julie Coiro" w:date="2013-03-20T07:01:00Z">
              <w:r w:rsidRPr="00800B59">
                <w:rPr>
                  <w:rFonts w:eastAsia="Times New Roman"/>
                  <w:color w:val="000000"/>
                  <w:sz w:val="22"/>
                  <w:szCs w:val="22"/>
                </w:rPr>
                <w:t xml:space="preserve">Cool Tools / Hot Topics </w:t>
              </w:r>
            </w:ins>
            <w:ins w:id="1579" w:author="Renee Hobbs" w:date="2013-03-19T07:55:00Z">
              <w:del w:id="1580" w:author="Julie Coiro" w:date="2013-03-20T07:01:00Z">
                <w:r w:rsidR="005C1450" w:rsidRPr="005C1450">
                  <w:rPr>
                    <w:rFonts w:eastAsia="Times New Roman"/>
                    <w:color w:val="000000"/>
                    <w:sz w:val="22"/>
                    <w:szCs w:val="22"/>
                    <w:rPrChange w:id="1581" w:author="Renee Hobbs" w:date="2013-03-19T08:36:00Z">
                      <w:rPr>
                        <w:rFonts w:ascii="Cambria" w:eastAsia="Times New Roman" w:hAnsi="Cambria"/>
                        <w:i/>
                        <w:color w:val="000000"/>
                        <w:sz w:val="22"/>
                        <w:szCs w:val="22"/>
                        <w:u w:val="single"/>
                      </w:rPr>
                    </w:rPrChange>
                  </w:rPr>
                  <w:delText>Design Studio Showcase</w:delText>
                </w:r>
              </w:del>
            </w:ins>
          </w:p>
        </w:tc>
        <w:tc>
          <w:tcPr>
            <w:tcW w:w="1300" w:type="dxa"/>
            <w:tcBorders>
              <w:top w:val="nil"/>
              <w:left w:val="nil"/>
              <w:bottom w:val="single" w:sz="8" w:space="0" w:color="000000"/>
              <w:right w:val="single" w:sz="8" w:space="0" w:color="000000"/>
            </w:tcBorders>
            <w:shd w:val="clear" w:color="auto" w:fill="auto"/>
            <w:vAlign w:val="bottom"/>
          </w:tcPr>
          <w:p w:rsidR="00272BE3" w:rsidRPr="00272BE3" w:rsidRDefault="005C1450" w:rsidP="00272BE3">
            <w:pPr>
              <w:keepNext/>
              <w:keepLines/>
              <w:spacing w:before="200"/>
              <w:outlineLvl w:val="1"/>
              <w:rPr>
                <w:ins w:id="1582" w:author="Renee Hobbs" w:date="2013-03-19T07:55:00Z"/>
                <w:rFonts w:eastAsia="Times New Roman"/>
                <w:color w:val="000000"/>
                <w:sz w:val="22"/>
                <w:szCs w:val="22"/>
                <w:rPrChange w:id="1583" w:author="Renee Hobbs" w:date="2013-03-19T08:36:00Z">
                  <w:rPr>
                    <w:ins w:id="1584" w:author="Renee Hobbs" w:date="2013-03-19T07:55:00Z"/>
                    <w:rFonts w:ascii="Calibri" w:eastAsia="Times New Roman" w:hAnsi="Calibri" w:cstheme="majorBidi"/>
                    <w:b/>
                    <w:bCs/>
                    <w:color w:val="000000"/>
                    <w:sz w:val="26"/>
                    <w:szCs w:val="26"/>
                  </w:rPr>
                </w:rPrChange>
              </w:rPr>
            </w:pPr>
            <w:ins w:id="1585" w:author="Renee Hobbs" w:date="2013-03-19T07:55:00Z">
              <w:del w:id="1586" w:author="Julie Coiro" w:date="2013-03-20T06:15:00Z">
                <w:r w:rsidRPr="005C1450">
                  <w:rPr>
                    <w:rFonts w:eastAsia="Times New Roman"/>
                    <w:color w:val="000000"/>
                    <w:sz w:val="22"/>
                    <w:szCs w:val="22"/>
                    <w:rPrChange w:id="1587" w:author="Renee Hobbs" w:date="2013-03-19T08:36:00Z">
                      <w:rPr>
                        <w:rFonts w:ascii="Calibri" w:eastAsia="Times New Roman" w:hAnsi="Calibri"/>
                        <w:i/>
                        <w:color w:val="000000"/>
                        <w:u w:val="single"/>
                      </w:rPr>
                    </w:rPrChange>
                  </w:rPr>
                  <w:delText>Grad Reflection</w:delText>
                </w:r>
              </w:del>
            </w:ins>
          </w:p>
        </w:tc>
      </w:tr>
      <w:tr w:rsidR="00272BE3" w:rsidRPr="00272BE3">
        <w:trPr>
          <w:trHeight w:val="800"/>
          <w:ins w:id="1588"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589" w:author="Renee Hobbs" w:date="2013-03-19T07:55:00Z"/>
                <w:rFonts w:eastAsia="Times New Roman"/>
                <w:color w:val="000000"/>
                <w:sz w:val="22"/>
                <w:szCs w:val="22"/>
                <w:rPrChange w:id="1590" w:author="Renee Hobbs" w:date="2013-03-19T08:36:00Z">
                  <w:rPr>
                    <w:ins w:id="1591" w:author="Renee Hobbs" w:date="2013-03-19T07:55:00Z"/>
                    <w:rFonts w:ascii="Cambria" w:eastAsia="Times New Roman" w:hAnsi="Cambria" w:cstheme="majorBidi"/>
                    <w:b/>
                    <w:bCs/>
                    <w:color w:val="000000"/>
                    <w:sz w:val="22"/>
                    <w:szCs w:val="22"/>
                  </w:rPr>
                </w:rPrChange>
              </w:rPr>
            </w:pPr>
            <w:ins w:id="1592" w:author="Renee Hobbs" w:date="2013-03-19T07:55:00Z">
              <w:r w:rsidRPr="005C1450">
                <w:rPr>
                  <w:rFonts w:eastAsia="Times New Roman"/>
                  <w:color w:val="000000"/>
                  <w:sz w:val="22"/>
                  <w:szCs w:val="22"/>
                  <w:rPrChange w:id="1593" w:author="Renee Hobbs" w:date="2013-03-19T08:36:00Z">
                    <w:rPr>
                      <w:rFonts w:ascii="Cambria" w:eastAsia="Times New Roman" w:hAnsi="Cambria"/>
                      <w:i/>
                      <w:color w:val="000000"/>
                      <w:sz w:val="22"/>
                      <w:szCs w:val="22"/>
                      <w:u w:val="single"/>
                    </w:rPr>
                  </w:rPrChange>
                </w:rPr>
                <w:t xml:space="preserve">3:15-4:45 </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594" w:author="Renee Hobbs" w:date="2013-03-19T07:55:00Z"/>
                <w:rFonts w:eastAsia="Times New Roman"/>
                <w:color w:val="000000"/>
                <w:sz w:val="22"/>
                <w:szCs w:val="22"/>
              </w:rPr>
            </w:pPr>
            <w:ins w:id="1595" w:author="Renee Hobbs" w:date="2013-03-19T07:55:00Z">
              <w:r w:rsidRPr="005C1450">
                <w:rPr>
                  <w:rFonts w:eastAsia="Times New Roman"/>
                  <w:color w:val="000000"/>
                  <w:sz w:val="22"/>
                  <w:szCs w:val="22"/>
                  <w:rPrChange w:id="1596" w:author="Renee Hobbs" w:date="2013-03-19T08:36:00Z">
                    <w:rPr>
                      <w:rFonts w:eastAsia="Times New Roman"/>
                      <w:i/>
                      <w:color w:val="000000"/>
                      <w:sz w:val="22"/>
                      <w:szCs w:val="22"/>
                      <w:u w:val="single"/>
                    </w:rPr>
                  </w:rPrChange>
                </w:rPr>
                <w:t>Grad Teamwork</w:t>
              </w:r>
            </w:ins>
            <w:ins w:id="1597" w:author="Julie Coiro" w:date="2013-05-24T12:36:00Z">
              <w:r w:rsidR="005F54B6">
                <w:rPr>
                  <w:rFonts w:eastAsia="Times New Roman"/>
                  <w:color w:val="000000"/>
                  <w:sz w:val="22"/>
                  <w:szCs w:val="22"/>
                </w:rPr>
                <w:t xml:space="preserve"> (</w:t>
              </w:r>
            </w:ins>
            <w:ins w:id="1598" w:author="Julie Coiro" w:date="2013-05-24T12:37:00Z">
              <w:r w:rsidR="008F3C16">
                <w:rPr>
                  <w:rFonts w:eastAsia="Times New Roman"/>
                  <w:color w:val="000000"/>
                  <w:sz w:val="22"/>
                  <w:szCs w:val="22"/>
                </w:rPr>
                <w:t>3:30</w:t>
              </w:r>
            </w:ins>
            <w:ins w:id="1599" w:author="Julie Coiro" w:date="2013-05-24T12:36:00Z">
              <w:r w:rsidR="008F3C16">
                <w:rPr>
                  <w:rFonts w:eastAsia="Times New Roman"/>
                  <w:color w:val="000000"/>
                  <w:sz w:val="22"/>
                  <w:szCs w:val="22"/>
                </w:rPr>
                <w:t xml:space="preserve"> P</w:t>
              </w:r>
              <w:r w:rsidR="005F54B6">
                <w:rPr>
                  <w:rFonts w:eastAsia="Times New Roman"/>
                  <w:color w:val="000000"/>
                  <w:sz w:val="22"/>
                  <w:szCs w:val="22"/>
                </w:rPr>
                <w:t>lanning meeting w/ presenters)</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00" w:author="Renee Hobbs" w:date="2013-03-19T07:55:00Z"/>
                <w:rFonts w:eastAsia="Times New Roman"/>
                <w:color w:val="000000"/>
                <w:sz w:val="22"/>
                <w:szCs w:val="22"/>
                <w:rPrChange w:id="1601" w:author="Renee Hobbs" w:date="2013-03-19T08:36:00Z">
                  <w:rPr>
                    <w:ins w:id="1602" w:author="Renee Hobbs" w:date="2013-03-19T07:55:00Z"/>
                    <w:rFonts w:ascii="Cambria" w:eastAsia="Times New Roman" w:hAnsi="Cambria" w:cstheme="majorBidi"/>
                    <w:b/>
                    <w:bCs/>
                    <w:color w:val="000000"/>
                    <w:sz w:val="22"/>
                    <w:szCs w:val="22"/>
                  </w:rPr>
                </w:rPrChange>
              </w:rPr>
            </w:pPr>
            <w:ins w:id="1603" w:author="Renee Hobbs" w:date="2013-03-19T07:55:00Z">
              <w:r w:rsidRPr="005C1450">
                <w:rPr>
                  <w:rFonts w:eastAsia="Times New Roman"/>
                  <w:color w:val="000000"/>
                  <w:sz w:val="22"/>
                  <w:szCs w:val="22"/>
                  <w:rPrChange w:id="1604" w:author="Renee Hobbs" w:date="2013-03-19T08:36:00Z">
                    <w:rPr>
                      <w:rFonts w:ascii="Cambria" w:eastAsia="Times New Roman" w:hAnsi="Cambria"/>
                      <w:i/>
                      <w:color w:val="000000"/>
                      <w:sz w:val="22"/>
                      <w:szCs w:val="22"/>
                      <w:u w:val="single"/>
                    </w:rPr>
                  </w:rPrChange>
                </w:rPr>
                <w:t>Design Studio</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05" w:author="Renee Hobbs" w:date="2013-03-19T07:55:00Z"/>
                <w:rFonts w:eastAsia="Times New Roman"/>
                <w:color w:val="000000"/>
                <w:sz w:val="22"/>
                <w:szCs w:val="22"/>
                <w:rPrChange w:id="1606" w:author="Renee Hobbs" w:date="2013-03-19T08:36:00Z">
                  <w:rPr>
                    <w:ins w:id="1607" w:author="Renee Hobbs" w:date="2013-03-19T07:55:00Z"/>
                    <w:rFonts w:ascii="Cambria" w:eastAsia="Times New Roman" w:hAnsi="Cambria" w:cstheme="majorBidi"/>
                    <w:b/>
                    <w:bCs/>
                    <w:color w:val="000000"/>
                    <w:sz w:val="22"/>
                    <w:szCs w:val="22"/>
                  </w:rPr>
                </w:rPrChange>
              </w:rPr>
            </w:pPr>
            <w:ins w:id="1608" w:author="Renee Hobbs" w:date="2013-03-19T07:55:00Z">
              <w:r w:rsidRPr="005C1450">
                <w:rPr>
                  <w:rFonts w:eastAsia="Times New Roman"/>
                  <w:color w:val="000000"/>
                  <w:sz w:val="22"/>
                  <w:szCs w:val="22"/>
                  <w:rPrChange w:id="1609" w:author="Renee Hobbs" w:date="2013-03-19T08:36:00Z">
                    <w:rPr>
                      <w:rFonts w:ascii="Cambria" w:eastAsia="Times New Roman" w:hAnsi="Cambria"/>
                      <w:i/>
                      <w:color w:val="000000"/>
                      <w:sz w:val="22"/>
                      <w:szCs w:val="22"/>
                      <w:u w:val="single"/>
                    </w:rPr>
                  </w:rPrChange>
                </w:rPr>
                <w:t>Design Studio</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10" w:author="Renee Hobbs" w:date="2013-03-19T07:55:00Z"/>
                <w:rFonts w:eastAsia="Times New Roman"/>
                <w:color w:val="000000"/>
                <w:sz w:val="22"/>
                <w:szCs w:val="22"/>
                <w:rPrChange w:id="1611" w:author="Renee Hobbs" w:date="2013-03-19T08:36:00Z">
                  <w:rPr>
                    <w:ins w:id="1612" w:author="Renee Hobbs" w:date="2013-03-19T07:55:00Z"/>
                    <w:rFonts w:ascii="Cambria" w:eastAsia="Times New Roman" w:hAnsi="Cambria" w:cstheme="majorBidi"/>
                    <w:b/>
                    <w:bCs/>
                    <w:color w:val="000000"/>
                    <w:sz w:val="22"/>
                    <w:szCs w:val="22"/>
                  </w:rPr>
                </w:rPrChange>
              </w:rPr>
            </w:pPr>
            <w:ins w:id="1613" w:author="Renee Hobbs" w:date="2013-03-19T07:55:00Z">
              <w:r w:rsidRPr="005C1450">
                <w:rPr>
                  <w:rFonts w:eastAsia="Times New Roman"/>
                  <w:color w:val="000000"/>
                  <w:sz w:val="22"/>
                  <w:szCs w:val="22"/>
                  <w:rPrChange w:id="1614" w:author="Renee Hobbs" w:date="2013-03-19T08:36:00Z">
                    <w:rPr>
                      <w:rFonts w:ascii="Cambria" w:eastAsia="Times New Roman" w:hAnsi="Cambria"/>
                      <w:i/>
                      <w:color w:val="000000"/>
                      <w:sz w:val="22"/>
                      <w:szCs w:val="22"/>
                      <w:u w:val="single"/>
                    </w:rPr>
                  </w:rPrChange>
                </w:rPr>
                <w:t>Design Studio</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D33478" w:rsidP="00272BE3">
            <w:pPr>
              <w:keepNext/>
              <w:keepLines/>
              <w:spacing w:before="200"/>
              <w:outlineLvl w:val="1"/>
              <w:rPr>
                <w:ins w:id="1615" w:author="Renee Hobbs" w:date="2013-03-19T07:55:00Z"/>
                <w:rFonts w:eastAsia="Times New Roman"/>
                <w:color w:val="000000"/>
                <w:sz w:val="22"/>
                <w:szCs w:val="22"/>
                <w:rPrChange w:id="1616" w:author="Renee Hobbs" w:date="2013-03-19T08:36:00Z">
                  <w:rPr>
                    <w:ins w:id="1617" w:author="Renee Hobbs" w:date="2013-03-19T07:55:00Z"/>
                    <w:rFonts w:ascii="Cambria" w:eastAsia="Times New Roman" w:hAnsi="Cambria" w:cstheme="majorBidi"/>
                    <w:b/>
                    <w:bCs/>
                    <w:color w:val="000000"/>
                    <w:sz w:val="22"/>
                    <w:szCs w:val="22"/>
                  </w:rPr>
                </w:rPrChange>
              </w:rPr>
            </w:pPr>
            <w:ins w:id="1618" w:author="Julie Coiro" w:date="2013-03-20T07:01:00Z">
              <w:r w:rsidRPr="00800B59">
                <w:rPr>
                  <w:rFonts w:eastAsia="Times New Roman"/>
                  <w:color w:val="000000"/>
                  <w:sz w:val="22"/>
                  <w:szCs w:val="22"/>
                </w:rPr>
                <w:t>Design Studio</w:t>
              </w:r>
            </w:ins>
            <w:ins w:id="1619" w:author="Renee Hobbs" w:date="2013-03-19T07:55:00Z">
              <w:del w:id="1620" w:author="Julie Coiro" w:date="2013-03-20T07:01:00Z">
                <w:r w:rsidR="005C1450" w:rsidRPr="005C1450">
                  <w:rPr>
                    <w:rFonts w:eastAsia="Times New Roman"/>
                    <w:color w:val="000000"/>
                    <w:sz w:val="22"/>
                    <w:szCs w:val="22"/>
                    <w:rPrChange w:id="1621" w:author="Renee Hobbs" w:date="2013-03-19T08:36:00Z">
                      <w:rPr>
                        <w:rFonts w:ascii="Cambria" w:eastAsia="Times New Roman" w:hAnsi="Cambria"/>
                        <w:i/>
                        <w:color w:val="000000"/>
                        <w:sz w:val="22"/>
                        <w:szCs w:val="22"/>
                        <w:u w:val="single"/>
                      </w:rPr>
                    </w:rPrChange>
                  </w:rPr>
                  <w:delText>Digital Literacies Finale</w:delText>
                </w:r>
              </w:del>
            </w:ins>
          </w:p>
        </w:tc>
        <w:tc>
          <w:tcPr>
            <w:tcW w:w="1300" w:type="dxa"/>
            <w:tcBorders>
              <w:top w:val="nil"/>
              <w:left w:val="nil"/>
              <w:bottom w:val="nil"/>
              <w:right w:val="single" w:sz="8" w:space="0" w:color="000000"/>
            </w:tcBorders>
            <w:shd w:val="clear" w:color="auto" w:fill="auto"/>
            <w:noWrap/>
            <w:vAlign w:val="bottom"/>
          </w:tcPr>
          <w:p w:rsidR="00272BE3" w:rsidRPr="00272BE3" w:rsidRDefault="005C1450" w:rsidP="00272BE3">
            <w:pPr>
              <w:keepNext/>
              <w:keepLines/>
              <w:spacing w:before="200"/>
              <w:outlineLvl w:val="1"/>
              <w:rPr>
                <w:ins w:id="1622" w:author="Renee Hobbs" w:date="2013-03-19T07:55:00Z"/>
                <w:rFonts w:eastAsia="Times New Roman"/>
                <w:color w:val="000000"/>
                <w:sz w:val="22"/>
                <w:szCs w:val="22"/>
                <w:rPrChange w:id="1623" w:author="Renee Hobbs" w:date="2013-03-19T08:36:00Z">
                  <w:rPr>
                    <w:ins w:id="1624" w:author="Renee Hobbs" w:date="2013-03-19T07:55:00Z"/>
                    <w:rFonts w:ascii="Calibri" w:eastAsia="Times New Roman" w:hAnsi="Calibri" w:cstheme="majorBidi"/>
                    <w:b/>
                    <w:bCs/>
                    <w:color w:val="000000"/>
                    <w:sz w:val="26"/>
                    <w:szCs w:val="26"/>
                  </w:rPr>
                </w:rPrChange>
              </w:rPr>
            </w:pPr>
            <w:ins w:id="1625" w:author="Renee Hobbs" w:date="2013-03-19T07:55:00Z">
              <w:r w:rsidRPr="005C1450">
                <w:rPr>
                  <w:rFonts w:eastAsia="Times New Roman"/>
                  <w:color w:val="000000"/>
                  <w:sz w:val="22"/>
                  <w:szCs w:val="22"/>
                  <w:rPrChange w:id="1626" w:author="Renee Hobbs" w:date="2013-03-19T08:36:00Z">
                    <w:rPr>
                      <w:rFonts w:ascii="Calibri" w:eastAsia="Times New Roman" w:hAnsi="Calibri"/>
                      <w:i/>
                      <w:color w:val="000000"/>
                      <w:u w:val="single"/>
                    </w:rPr>
                  </w:rPrChange>
                </w:rPr>
                <w:t> </w:t>
              </w:r>
            </w:ins>
          </w:p>
        </w:tc>
      </w:tr>
      <w:tr w:rsidR="00272BE3" w:rsidRPr="00272BE3">
        <w:trPr>
          <w:trHeight w:val="540"/>
          <w:ins w:id="1627"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28" w:author="Renee Hobbs" w:date="2013-03-19T07:55:00Z"/>
                <w:rFonts w:eastAsia="Times New Roman"/>
                <w:color w:val="000000"/>
                <w:sz w:val="22"/>
                <w:szCs w:val="22"/>
                <w:rPrChange w:id="1629" w:author="Renee Hobbs" w:date="2013-03-19T08:36:00Z">
                  <w:rPr>
                    <w:ins w:id="1630" w:author="Renee Hobbs" w:date="2013-03-19T07:55:00Z"/>
                    <w:rFonts w:ascii="Cambria" w:eastAsia="Times New Roman" w:hAnsi="Cambria" w:cstheme="majorBidi"/>
                    <w:b/>
                    <w:bCs/>
                    <w:color w:val="000000"/>
                    <w:sz w:val="22"/>
                    <w:szCs w:val="22"/>
                  </w:rPr>
                </w:rPrChange>
              </w:rPr>
            </w:pPr>
            <w:ins w:id="1631" w:author="Renee Hobbs" w:date="2013-03-19T07:55:00Z">
              <w:r w:rsidRPr="005C1450">
                <w:rPr>
                  <w:rFonts w:eastAsia="Times New Roman"/>
                  <w:color w:val="000000"/>
                  <w:sz w:val="22"/>
                  <w:szCs w:val="22"/>
                  <w:rPrChange w:id="1632" w:author="Renee Hobbs" w:date="2013-03-19T08:36:00Z">
                    <w:rPr>
                      <w:rFonts w:ascii="Cambria" w:eastAsia="Times New Roman" w:hAnsi="Cambria"/>
                      <w:i/>
                      <w:color w:val="000000"/>
                      <w:sz w:val="22"/>
                      <w:szCs w:val="22"/>
                      <w:u w:val="single"/>
                    </w:rPr>
                  </w:rPrChange>
                </w:rPr>
                <w:t>4:45-5:00</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633" w:author="Renee Hobbs" w:date="2013-03-19T07:55:00Z"/>
                <w:rFonts w:eastAsia="Times New Roman"/>
                <w:color w:val="000000"/>
                <w:sz w:val="22"/>
                <w:szCs w:val="22"/>
              </w:rPr>
            </w:pPr>
            <w:ins w:id="1634" w:author="Renee Hobbs" w:date="2013-03-19T07:55:00Z">
              <w:r w:rsidRPr="005C1450">
                <w:rPr>
                  <w:rFonts w:eastAsia="Times New Roman"/>
                  <w:color w:val="000000"/>
                  <w:sz w:val="22"/>
                  <w:szCs w:val="22"/>
                  <w:rPrChange w:id="1635" w:author="Renee Hobbs" w:date="2013-03-19T08:36:00Z">
                    <w:rPr>
                      <w:rFonts w:eastAsia="Times New Roman"/>
                      <w:i/>
                      <w:color w:val="000000"/>
                      <w:sz w:val="22"/>
                      <w:szCs w:val="22"/>
                      <w:u w:val="single"/>
                    </w:rPr>
                  </w:rPrChange>
                </w:rPr>
                <w:t>Break</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36" w:author="Renee Hobbs" w:date="2013-03-19T07:55:00Z"/>
                <w:rFonts w:eastAsia="Times New Roman"/>
                <w:color w:val="000000"/>
                <w:sz w:val="22"/>
                <w:szCs w:val="22"/>
                <w:rPrChange w:id="1637" w:author="Renee Hobbs" w:date="2013-03-19T08:36:00Z">
                  <w:rPr>
                    <w:ins w:id="1638" w:author="Renee Hobbs" w:date="2013-03-19T07:55:00Z"/>
                    <w:rFonts w:ascii="Cambria" w:eastAsia="Times New Roman" w:hAnsi="Cambria" w:cstheme="majorBidi"/>
                    <w:b/>
                    <w:bCs/>
                    <w:color w:val="000000"/>
                    <w:sz w:val="22"/>
                    <w:szCs w:val="22"/>
                  </w:rPr>
                </w:rPrChange>
              </w:rPr>
            </w:pPr>
            <w:ins w:id="1639" w:author="Renee Hobbs" w:date="2013-03-19T07:55:00Z">
              <w:r w:rsidRPr="005C1450">
                <w:rPr>
                  <w:rFonts w:eastAsia="Times New Roman"/>
                  <w:color w:val="000000"/>
                  <w:sz w:val="22"/>
                  <w:szCs w:val="22"/>
                  <w:rPrChange w:id="1640" w:author="Renee Hobbs" w:date="2013-03-19T08:36:00Z">
                    <w:rPr>
                      <w:rFonts w:ascii="Cambria" w:eastAsia="Times New Roman" w:hAnsi="Cambria"/>
                      <w:i/>
                      <w:color w:val="000000"/>
                      <w:sz w:val="22"/>
                      <w:szCs w:val="22"/>
                      <w:u w:val="single"/>
                    </w:rPr>
                  </w:rPrChange>
                </w:rPr>
                <w:t xml:space="preserve">Wrap-up </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41" w:author="Renee Hobbs" w:date="2013-03-19T07:55:00Z"/>
                <w:rFonts w:eastAsia="Times New Roman"/>
                <w:color w:val="000000"/>
                <w:sz w:val="22"/>
                <w:szCs w:val="22"/>
                <w:rPrChange w:id="1642" w:author="Renee Hobbs" w:date="2013-03-19T08:36:00Z">
                  <w:rPr>
                    <w:ins w:id="1643" w:author="Renee Hobbs" w:date="2013-03-19T07:55:00Z"/>
                    <w:rFonts w:ascii="Cambria" w:eastAsia="Times New Roman" w:hAnsi="Cambria" w:cstheme="majorBidi"/>
                    <w:b/>
                    <w:bCs/>
                    <w:color w:val="000000"/>
                    <w:sz w:val="22"/>
                    <w:szCs w:val="22"/>
                  </w:rPr>
                </w:rPrChange>
              </w:rPr>
            </w:pPr>
            <w:ins w:id="1644" w:author="Renee Hobbs" w:date="2013-03-19T07:55:00Z">
              <w:r w:rsidRPr="005C1450">
                <w:rPr>
                  <w:rFonts w:eastAsia="Times New Roman"/>
                  <w:color w:val="000000"/>
                  <w:sz w:val="22"/>
                  <w:szCs w:val="22"/>
                  <w:rPrChange w:id="1645" w:author="Renee Hobbs" w:date="2013-03-19T08:36:00Z">
                    <w:rPr>
                      <w:rFonts w:ascii="Cambria" w:eastAsia="Times New Roman" w:hAnsi="Cambria"/>
                      <w:i/>
                      <w:color w:val="000000"/>
                      <w:sz w:val="22"/>
                      <w:szCs w:val="22"/>
                      <w:u w:val="single"/>
                    </w:rPr>
                  </w:rPrChange>
                </w:rPr>
                <w:t xml:space="preserve">Wrap-up </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46" w:author="Renee Hobbs" w:date="2013-03-19T07:55:00Z"/>
                <w:rFonts w:eastAsia="Times New Roman"/>
                <w:color w:val="000000"/>
                <w:sz w:val="22"/>
                <w:szCs w:val="22"/>
                <w:rPrChange w:id="1647" w:author="Renee Hobbs" w:date="2013-03-19T08:36:00Z">
                  <w:rPr>
                    <w:ins w:id="1648" w:author="Renee Hobbs" w:date="2013-03-19T07:55:00Z"/>
                    <w:rFonts w:ascii="Cambria" w:eastAsia="Times New Roman" w:hAnsi="Cambria" w:cstheme="majorBidi"/>
                    <w:b/>
                    <w:bCs/>
                    <w:color w:val="000000"/>
                    <w:sz w:val="22"/>
                    <w:szCs w:val="22"/>
                  </w:rPr>
                </w:rPrChange>
              </w:rPr>
            </w:pPr>
            <w:ins w:id="1649" w:author="Renee Hobbs" w:date="2013-03-19T07:55:00Z">
              <w:r w:rsidRPr="005C1450">
                <w:rPr>
                  <w:rFonts w:eastAsia="Times New Roman"/>
                  <w:color w:val="000000"/>
                  <w:sz w:val="22"/>
                  <w:szCs w:val="22"/>
                  <w:rPrChange w:id="1650" w:author="Renee Hobbs" w:date="2013-03-19T08:36:00Z">
                    <w:rPr>
                      <w:rFonts w:ascii="Cambria" w:eastAsia="Times New Roman" w:hAnsi="Cambria"/>
                      <w:i/>
                      <w:color w:val="000000"/>
                      <w:sz w:val="22"/>
                      <w:szCs w:val="22"/>
                      <w:u w:val="single"/>
                    </w:rPr>
                  </w:rPrChange>
                </w:rPr>
                <w:t xml:space="preserve">Wrap-up </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51" w:author="Renee Hobbs" w:date="2013-03-19T07:55:00Z"/>
                <w:rFonts w:eastAsia="Times New Roman"/>
                <w:color w:val="000000"/>
                <w:sz w:val="22"/>
                <w:szCs w:val="22"/>
                <w:rPrChange w:id="1652" w:author="Renee Hobbs" w:date="2013-03-19T08:36:00Z">
                  <w:rPr>
                    <w:ins w:id="1653" w:author="Renee Hobbs" w:date="2013-03-19T07:55:00Z"/>
                    <w:rFonts w:ascii="Cambria" w:eastAsia="Times New Roman" w:hAnsi="Cambria" w:cstheme="majorBidi"/>
                    <w:b/>
                    <w:bCs/>
                    <w:color w:val="000000"/>
                    <w:sz w:val="22"/>
                    <w:szCs w:val="22"/>
                  </w:rPr>
                </w:rPrChange>
              </w:rPr>
            </w:pPr>
            <w:ins w:id="1654" w:author="Renee Hobbs" w:date="2013-03-19T07:55:00Z">
              <w:r w:rsidRPr="005C1450">
                <w:rPr>
                  <w:rFonts w:eastAsia="Times New Roman"/>
                  <w:color w:val="000000"/>
                  <w:sz w:val="22"/>
                  <w:szCs w:val="22"/>
                  <w:rPrChange w:id="1655" w:author="Renee Hobbs" w:date="2013-03-19T08:36:00Z">
                    <w:rPr>
                      <w:rFonts w:ascii="Cambria" w:eastAsia="Times New Roman" w:hAnsi="Cambria"/>
                      <w:i/>
                      <w:color w:val="000000"/>
                      <w:sz w:val="22"/>
                      <w:szCs w:val="22"/>
                      <w:u w:val="single"/>
                    </w:rPr>
                  </w:rPrChange>
                </w:rPr>
                <w:t xml:space="preserve">Wrap-up </w:t>
              </w:r>
            </w:ins>
          </w:p>
        </w:tc>
        <w:tc>
          <w:tcPr>
            <w:tcW w:w="1300" w:type="dxa"/>
            <w:tcBorders>
              <w:top w:val="nil"/>
              <w:left w:val="nil"/>
              <w:bottom w:val="nil"/>
              <w:right w:val="single" w:sz="8" w:space="0" w:color="000000"/>
            </w:tcBorders>
            <w:shd w:val="clear" w:color="auto" w:fill="auto"/>
            <w:noWrap/>
            <w:vAlign w:val="bottom"/>
          </w:tcPr>
          <w:p w:rsidR="00272BE3" w:rsidRPr="00272BE3" w:rsidRDefault="005C1450" w:rsidP="00272BE3">
            <w:pPr>
              <w:keepNext/>
              <w:keepLines/>
              <w:spacing w:before="200"/>
              <w:outlineLvl w:val="1"/>
              <w:rPr>
                <w:ins w:id="1656" w:author="Renee Hobbs" w:date="2013-03-19T07:55:00Z"/>
                <w:rFonts w:eastAsia="Times New Roman"/>
                <w:color w:val="000000"/>
                <w:sz w:val="22"/>
                <w:szCs w:val="22"/>
                <w:rPrChange w:id="1657" w:author="Renee Hobbs" w:date="2013-03-19T08:36:00Z">
                  <w:rPr>
                    <w:ins w:id="1658" w:author="Renee Hobbs" w:date="2013-03-19T07:55:00Z"/>
                    <w:rFonts w:ascii="Calibri" w:eastAsia="Times New Roman" w:hAnsi="Calibri" w:cstheme="majorBidi"/>
                    <w:b/>
                    <w:bCs/>
                    <w:color w:val="000000"/>
                    <w:sz w:val="26"/>
                    <w:szCs w:val="26"/>
                  </w:rPr>
                </w:rPrChange>
              </w:rPr>
            </w:pPr>
            <w:ins w:id="1659" w:author="Renee Hobbs" w:date="2013-03-19T07:55:00Z">
              <w:r w:rsidRPr="005C1450">
                <w:rPr>
                  <w:rFonts w:eastAsia="Times New Roman"/>
                  <w:color w:val="000000"/>
                  <w:sz w:val="22"/>
                  <w:szCs w:val="22"/>
                  <w:rPrChange w:id="1660" w:author="Renee Hobbs" w:date="2013-03-19T08:36:00Z">
                    <w:rPr>
                      <w:rFonts w:ascii="Calibri" w:eastAsia="Times New Roman" w:hAnsi="Calibri"/>
                      <w:i/>
                      <w:color w:val="000000"/>
                      <w:u w:val="single"/>
                    </w:rPr>
                  </w:rPrChange>
                </w:rPr>
                <w:t> </w:t>
              </w:r>
            </w:ins>
          </w:p>
        </w:tc>
      </w:tr>
      <w:tr w:rsidR="00272BE3" w:rsidRPr="00272BE3">
        <w:trPr>
          <w:trHeight w:val="540"/>
          <w:ins w:id="1661" w:author="Renee Hobbs" w:date="2013-03-19T07:55:00Z"/>
        </w:trPr>
        <w:tc>
          <w:tcPr>
            <w:tcW w:w="940" w:type="dxa"/>
            <w:tcBorders>
              <w:top w:val="nil"/>
              <w:left w:val="single" w:sz="8" w:space="0" w:color="000000"/>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62" w:author="Renee Hobbs" w:date="2013-03-19T07:55:00Z"/>
                <w:rFonts w:eastAsia="Times New Roman"/>
                <w:color w:val="000000"/>
                <w:sz w:val="22"/>
                <w:szCs w:val="22"/>
                <w:rPrChange w:id="1663" w:author="Renee Hobbs" w:date="2013-03-19T08:36:00Z">
                  <w:rPr>
                    <w:ins w:id="1664" w:author="Renee Hobbs" w:date="2013-03-19T07:55:00Z"/>
                    <w:rFonts w:ascii="Cambria" w:eastAsia="Times New Roman" w:hAnsi="Cambria" w:cstheme="majorBidi"/>
                    <w:b/>
                    <w:bCs/>
                    <w:color w:val="000000"/>
                    <w:sz w:val="22"/>
                    <w:szCs w:val="22"/>
                  </w:rPr>
                </w:rPrChange>
              </w:rPr>
            </w:pPr>
            <w:ins w:id="1665" w:author="Renee Hobbs" w:date="2013-03-19T07:55:00Z">
              <w:r w:rsidRPr="005C1450">
                <w:rPr>
                  <w:rFonts w:eastAsia="Times New Roman"/>
                  <w:color w:val="000000"/>
                  <w:sz w:val="22"/>
                  <w:szCs w:val="22"/>
                  <w:rPrChange w:id="1666" w:author="Renee Hobbs" w:date="2013-03-19T08:36:00Z">
                    <w:rPr>
                      <w:rFonts w:ascii="Cambria" w:eastAsia="Times New Roman" w:hAnsi="Cambria"/>
                      <w:i/>
                      <w:color w:val="000000"/>
                      <w:sz w:val="22"/>
                      <w:szCs w:val="22"/>
                      <w:u w:val="single"/>
                    </w:rPr>
                  </w:rPrChange>
                </w:rPr>
                <w:t>5:00-7:00</w:t>
              </w:r>
            </w:ins>
          </w:p>
        </w:tc>
        <w:tc>
          <w:tcPr>
            <w:tcW w:w="13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keepNext/>
              <w:keepLines/>
              <w:spacing w:before="200"/>
              <w:outlineLvl w:val="1"/>
              <w:rPr>
                <w:ins w:id="1667" w:author="Renee Hobbs" w:date="2013-03-19T07:55:00Z"/>
                <w:rFonts w:eastAsia="Times New Roman"/>
                <w:color w:val="000000"/>
                <w:sz w:val="22"/>
                <w:szCs w:val="22"/>
                <w:rPrChange w:id="1668" w:author="Renee Hobbs" w:date="2013-03-19T08:36:00Z">
                  <w:rPr>
                    <w:ins w:id="1669" w:author="Renee Hobbs" w:date="2013-03-19T07:55:00Z"/>
                    <w:rFonts w:ascii="Cambria" w:eastAsia="Times New Roman" w:hAnsi="Cambria" w:cstheme="majorBidi"/>
                    <w:b/>
                    <w:bCs/>
                    <w:color w:val="000000"/>
                    <w:sz w:val="22"/>
                    <w:szCs w:val="22"/>
                  </w:rPr>
                </w:rPrChange>
              </w:rPr>
            </w:pPr>
            <w:ins w:id="1670" w:author="Renee Hobbs" w:date="2013-03-19T07:55:00Z">
              <w:del w:id="1671" w:author="Julie Coiro" w:date="2013-03-20T06:13:00Z">
                <w:r w:rsidRPr="005C1450">
                  <w:rPr>
                    <w:rFonts w:eastAsia="Times New Roman"/>
                    <w:color w:val="000000"/>
                    <w:sz w:val="22"/>
                    <w:szCs w:val="22"/>
                    <w:rPrChange w:id="1672" w:author="Renee Hobbs" w:date="2013-03-19T08:36:00Z">
                      <w:rPr>
                        <w:rFonts w:ascii="Cambria" w:eastAsia="Times New Roman" w:hAnsi="Cambria"/>
                        <w:i/>
                        <w:color w:val="000000"/>
                        <w:sz w:val="22"/>
                        <w:szCs w:val="22"/>
                        <w:u w:val="single"/>
                      </w:rPr>
                    </w:rPrChange>
                  </w:rPr>
                  <w:delText>Opening Session</w:delText>
                </w:r>
              </w:del>
            </w:ins>
            <w:ins w:id="1673" w:author="Julie Coiro" w:date="2013-03-20T06:13:00Z">
              <w:r w:rsidR="00EE07C7">
                <w:rPr>
                  <w:rFonts w:eastAsia="Times New Roman"/>
                  <w:color w:val="000000"/>
                  <w:sz w:val="22"/>
                  <w:szCs w:val="22"/>
                </w:rPr>
                <w:t>Kick-Off Working Teams</w:t>
              </w:r>
            </w:ins>
          </w:p>
        </w:tc>
        <w:tc>
          <w:tcPr>
            <w:tcW w:w="148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674" w:author="Renee Hobbs" w:date="2013-03-19T07:55:00Z"/>
                <w:rFonts w:eastAsia="Times New Roman"/>
                <w:color w:val="000000"/>
                <w:sz w:val="22"/>
                <w:szCs w:val="22"/>
              </w:rPr>
            </w:pPr>
            <w:ins w:id="1675" w:author="Renee Hobbs" w:date="2013-03-19T07:55:00Z">
              <w:r w:rsidRPr="005C1450">
                <w:rPr>
                  <w:rFonts w:eastAsia="Times New Roman"/>
                  <w:color w:val="000000"/>
                  <w:sz w:val="22"/>
                  <w:szCs w:val="22"/>
                  <w:rPrChange w:id="1676" w:author="Renee Hobbs" w:date="2013-03-19T08:36:00Z">
                    <w:rPr>
                      <w:rFonts w:eastAsia="Times New Roman"/>
                      <w:i/>
                      <w:color w:val="000000"/>
                      <w:sz w:val="22"/>
                      <w:szCs w:val="22"/>
                      <w:u w:val="single"/>
                    </w:rPr>
                  </w:rPrChange>
                </w:rPr>
                <w:t> </w:t>
              </w:r>
            </w:ins>
          </w:p>
        </w:tc>
        <w:tc>
          <w:tcPr>
            <w:tcW w:w="176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677" w:author="Renee Hobbs" w:date="2013-03-19T07:55:00Z"/>
                <w:rFonts w:eastAsia="Times New Roman"/>
                <w:color w:val="000000"/>
                <w:sz w:val="22"/>
                <w:szCs w:val="22"/>
              </w:rPr>
            </w:pPr>
            <w:ins w:id="1678" w:author="Renee Hobbs" w:date="2013-03-19T07:55:00Z">
              <w:r w:rsidRPr="005C1450">
                <w:rPr>
                  <w:rFonts w:eastAsia="Times New Roman"/>
                  <w:color w:val="000000"/>
                  <w:sz w:val="22"/>
                  <w:szCs w:val="22"/>
                  <w:rPrChange w:id="1679" w:author="Renee Hobbs" w:date="2013-03-19T08:36:00Z">
                    <w:rPr>
                      <w:rFonts w:eastAsia="Times New Roman"/>
                      <w:i/>
                      <w:color w:val="000000"/>
                      <w:sz w:val="22"/>
                      <w:szCs w:val="22"/>
                      <w:u w:val="single"/>
                    </w:rPr>
                  </w:rPrChange>
                </w:rPr>
                <w:t> </w:t>
              </w:r>
            </w:ins>
          </w:p>
        </w:tc>
        <w:tc>
          <w:tcPr>
            <w:tcW w:w="1560" w:type="dxa"/>
            <w:tcBorders>
              <w:top w:val="nil"/>
              <w:left w:val="nil"/>
              <w:bottom w:val="single" w:sz="8" w:space="0" w:color="000000"/>
              <w:right w:val="single" w:sz="8" w:space="0" w:color="000000"/>
            </w:tcBorders>
            <w:shd w:val="clear" w:color="auto" w:fill="auto"/>
            <w:vAlign w:val="center"/>
          </w:tcPr>
          <w:p w:rsidR="00272BE3" w:rsidRPr="00272BE3" w:rsidRDefault="005F39AF" w:rsidP="00272BE3">
            <w:pPr>
              <w:keepNext/>
              <w:keepLines/>
              <w:spacing w:before="200"/>
              <w:outlineLvl w:val="1"/>
              <w:rPr>
                <w:ins w:id="1680" w:author="Renee Hobbs" w:date="2013-03-19T07:55:00Z"/>
                <w:rFonts w:eastAsia="Times New Roman"/>
                <w:color w:val="000000"/>
                <w:sz w:val="22"/>
                <w:szCs w:val="22"/>
                <w:rPrChange w:id="1681" w:author="Renee Hobbs" w:date="2013-03-19T08:36:00Z">
                  <w:rPr>
                    <w:ins w:id="1682" w:author="Renee Hobbs" w:date="2013-03-19T07:55:00Z"/>
                    <w:rFonts w:ascii="Cambria" w:eastAsia="Times New Roman" w:hAnsi="Cambria" w:cstheme="majorBidi"/>
                    <w:b/>
                    <w:bCs/>
                    <w:color w:val="000000"/>
                    <w:sz w:val="22"/>
                    <w:szCs w:val="22"/>
                  </w:rPr>
                </w:rPrChange>
              </w:rPr>
            </w:pPr>
            <w:ins w:id="1683" w:author="Julie Coiro" w:date="2013-03-20T06:13:00Z">
              <w:r>
                <w:rPr>
                  <w:rFonts w:eastAsia="Times New Roman"/>
                  <w:color w:val="000000"/>
                  <w:sz w:val="22"/>
                  <w:szCs w:val="22"/>
                </w:rPr>
                <w:t xml:space="preserve">Team Building </w:t>
              </w:r>
            </w:ins>
            <w:ins w:id="1684" w:author="Renee Hobbs" w:date="2013-03-19T07:55:00Z">
              <w:r w:rsidR="005C1450" w:rsidRPr="005C1450">
                <w:rPr>
                  <w:rFonts w:eastAsia="Times New Roman"/>
                  <w:color w:val="000000"/>
                  <w:sz w:val="22"/>
                  <w:szCs w:val="22"/>
                  <w:rPrChange w:id="1685" w:author="Renee Hobbs" w:date="2013-03-19T08:36:00Z">
                    <w:rPr>
                      <w:rFonts w:ascii="Cambria" w:eastAsia="Times New Roman" w:hAnsi="Cambria"/>
                      <w:i/>
                      <w:color w:val="000000"/>
                      <w:sz w:val="22"/>
                      <w:szCs w:val="22"/>
                      <w:u w:val="single"/>
                    </w:rPr>
                  </w:rPrChange>
                </w:rPr>
                <w:t>Group Dinner</w:t>
              </w:r>
            </w:ins>
          </w:p>
        </w:tc>
        <w:tc>
          <w:tcPr>
            <w:tcW w:w="1600" w:type="dxa"/>
            <w:tcBorders>
              <w:top w:val="nil"/>
              <w:left w:val="nil"/>
              <w:bottom w:val="single" w:sz="8" w:space="0" w:color="000000"/>
              <w:right w:val="single" w:sz="8" w:space="0" w:color="000000"/>
            </w:tcBorders>
            <w:shd w:val="clear" w:color="auto" w:fill="auto"/>
            <w:vAlign w:val="center"/>
          </w:tcPr>
          <w:p w:rsidR="00272BE3" w:rsidRPr="00272BE3" w:rsidRDefault="005C1450" w:rsidP="00272BE3">
            <w:pPr>
              <w:rPr>
                <w:ins w:id="1686" w:author="Renee Hobbs" w:date="2013-03-19T07:55:00Z"/>
                <w:rFonts w:eastAsia="Times New Roman"/>
                <w:color w:val="000000"/>
                <w:sz w:val="22"/>
                <w:szCs w:val="22"/>
              </w:rPr>
            </w:pPr>
            <w:ins w:id="1687" w:author="Renee Hobbs" w:date="2013-03-19T07:55:00Z">
              <w:r w:rsidRPr="005C1450">
                <w:rPr>
                  <w:rFonts w:eastAsia="Times New Roman"/>
                  <w:color w:val="000000"/>
                  <w:sz w:val="22"/>
                  <w:szCs w:val="22"/>
                  <w:rPrChange w:id="1688" w:author="Renee Hobbs" w:date="2013-03-19T08:36:00Z">
                    <w:rPr>
                      <w:rFonts w:eastAsia="Times New Roman"/>
                      <w:i/>
                      <w:color w:val="000000"/>
                      <w:sz w:val="22"/>
                      <w:szCs w:val="22"/>
                      <w:u w:val="single"/>
                    </w:rPr>
                  </w:rPrChange>
                </w:rPr>
                <w:t> </w:t>
              </w:r>
            </w:ins>
          </w:p>
        </w:tc>
        <w:tc>
          <w:tcPr>
            <w:tcW w:w="1300" w:type="dxa"/>
            <w:tcBorders>
              <w:top w:val="nil"/>
              <w:left w:val="nil"/>
              <w:bottom w:val="single" w:sz="8" w:space="0" w:color="000000"/>
              <w:right w:val="single" w:sz="8" w:space="0" w:color="000000"/>
            </w:tcBorders>
            <w:shd w:val="clear" w:color="auto" w:fill="auto"/>
            <w:noWrap/>
            <w:vAlign w:val="bottom"/>
          </w:tcPr>
          <w:p w:rsidR="00272BE3" w:rsidRPr="00272BE3" w:rsidRDefault="005C1450" w:rsidP="00272BE3">
            <w:pPr>
              <w:keepNext/>
              <w:keepLines/>
              <w:spacing w:before="200"/>
              <w:outlineLvl w:val="1"/>
              <w:rPr>
                <w:ins w:id="1689" w:author="Renee Hobbs" w:date="2013-03-19T07:55:00Z"/>
                <w:rFonts w:eastAsia="Times New Roman"/>
                <w:color w:val="000000"/>
                <w:sz w:val="22"/>
                <w:szCs w:val="22"/>
                <w:rPrChange w:id="1690" w:author="Renee Hobbs" w:date="2013-03-19T08:36:00Z">
                  <w:rPr>
                    <w:ins w:id="1691" w:author="Renee Hobbs" w:date="2013-03-19T07:55:00Z"/>
                    <w:rFonts w:ascii="Calibri" w:eastAsia="Times New Roman" w:hAnsi="Calibri" w:cstheme="majorBidi"/>
                    <w:b/>
                    <w:bCs/>
                    <w:color w:val="000000"/>
                    <w:sz w:val="26"/>
                    <w:szCs w:val="26"/>
                  </w:rPr>
                </w:rPrChange>
              </w:rPr>
            </w:pPr>
            <w:ins w:id="1692" w:author="Renee Hobbs" w:date="2013-03-19T07:55:00Z">
              <w:r w:rsidRPr="005C1450">
                <w:rPr>
                  <w:rFonts w:eastAsia="Times New Roman"/>
                  <w:color w:val="000000"/>
                  <w:sz w:val="22"/>
                  <w:szCs w:val="22"/>
                  <w:rPrChange w:id="1693" w:author="Renee Hobbs" w:date="2013-03-19T08:36:00Z">
                    <w:rPr>
                      <w:rFonts w:ascii="Calibri" w:eastAsia="Times New Roman" w:hAnsi="Calibri"/>
                      <w:i/>
                      <w:color w:val="000000"/>
                      <w:u w:val="single"/>
                    </w:rPr>
                  </w:rPrChange>
                </w:rPr>
                <w:t> </w:t>
              </w:r>
            </w:ins>
          </w:p>
        </w:tc>
      </w:tr>
    </w:tbl>
    <w:p w:rsidR="00272BE3" w:rsidRPr="00272BE3" w:rsidRDefault="00272BE3" w:rsidP="007816FA">
      <w:pPr>
        <w:rPr>
          <w:sz w:val="22"/>
          <w:szCs w:val="22"/>
          <w:rPrChange w:id="1694" w:author="Renee Hobbs" w:date="2013-03-19T08:36:00Z">
            <w:rPr>
              <w:szCs w:val="22"/>
            </w:rPr>
          </w:rPrChange>
        </w:rPr>
      </w:pPr>
    </w:p>
    <w:p w:rsidR="001E045F" w:rsidRDefault="001E045F">
      <w:pPr>
        <w:rPr>
          <w:del w:id="1695" w:author="Julie Coiro" w:date="2013-03-20T06:59:00Z"/>
          <w:b/>
          <w:sz w:val="22"/>
          <w:szCs w:val="22"/>
          <w:rPrChange w:id="1696" w:author="Renee Hobbs" w:date="2013-03-19T08:36:00Z">
            <w:rPr>
              <w:del w:id="1697" w:author="Julie Coiro" w:date="2013-03-20T06:59:00Z"/>
              <w:b/>
            </w:rPr>
          </w:rPrChange>
        </w:rPr>
      </w:pPr>
    </w:p>
    <w:p w:rsidR="00000000" w:rsidRDefault="005C1450">
      <w:pPr>
        <w:rPr>
          <w:del w:id="1698" w:author="Julie Coiro" w:date="2013-03-20T06:59:00Z"/>
          <w:sz w:val="22"/>
          <w:szCs w:val="22"/>
          <w:rPrChange w:id="1699" w:author="Renee Hobbs" w:date="2013-03-19T08:36:00Z">
            <w:rPr>
              <w:del w:id="1700" w:author="Julie Coiro" w:date="2013-03-20T06:59:00Z"/>
            </w:rPr>
          </w:rPrChange>
        </w:rPr>
        <w:pPrChange w:id="1701" w:author="Julie Coiro" w:date="2013-03-20T06:59:00Z">
          <w:pPr>
            <w:pStyle w:val="BodyText"/>
          </w:pPr>
        </w:pPrChange>
      </w:pPr>
      <w:del w:id="1702" w:author="Julie Coiro" w:date="2013-03-20T06:59:00Z">
        <w:r w:rsidRPr="005C1450">
          <w:rPr>
            <w:rFonts w:ascii="Times" w:eastAsia="Times" w:hAnsi="Times"/>
            <w:b/>
            <w:sz w:val="22"/>
            <w:szCs w:val="22"/>
            <w:rPrChange w:id="1703" w:author="Renee Hobbs" w:date="2013-03-19T08:36:00Z">
              <w:rPr>
                <w:b w:val="0"/>
                <w:i/>
                <w:color w:val="0000FF"/>
                <w:u w:val="single"/>
              </w:rPr>
            </w:rPrChange>
          </w:rPr>
          <w:delText xml:space="preserve">Transcripts </w:delText>
        </w:r>
      </w:del>
    </w:p>
    <w:p w:rsidR="00000000" w:rsidRDefault="005C1450">
      <w:pPr>
        <w:rPr>
          <w:del w:id="1704" w:author="Julie Coiro" w:date="2013-03-20T06:59:00Z"/>
          <w:b/>
          <w:sz w:val="22"/>
          <w:szCs w:val="22"/>
          <w:rPrChange w:id="1705" w:author="Renee Hobbs" w:date="2013-03-19T08:36:00Z">
            <w:rPr>
              <w:del w:id="1706" w:author="Julie Coiro" w:date="2013-03-20T06:59:00Z"/>
              <w:b w:val="0"/>
            </w:rPr>
          </w:rPrChange>
        </w:rPr>
        <w:pPrChange w:id="1707" w:author="Julie Coiro" w:date="2013-03-20T06:59:00Z">
          <w:pPr>
            <w:pStyle w:val="BodyText"/>
          </w:pPr>
        </w:pPrChange>
      </w:pPr>
      <w:del w:id="1708" w:author="Julie Coiro" w:date="2013-03-20T06:59:00Z">
        <w:r w:rsidRPr="005C1450">
          <w:rPr>
            <w:rFonts w:ascii="Times" w:eastAsia="Times" w:hAnsi="Times"/>
            <w:b/>
            <w:sz w:val="22"/>
            <w:szCs w:val="22"/>
            <w:rPrChange w:id="1709" w:author="Renee Hobbs" w:date="2013-03-19T08:36:00Z">
              <w:rPr>
                <w:b w:val="0"/>
                <w:i/>
                <w:color w:val="0000FF"/>
                <w:u w:val="single"/>
              </w:rPr>
            </w:rPrChange>
          </w:rPr>
          <w:delText xml:space="preserve">Requests for transcripts should be sent to the </w:delText>
        </w:r>
        <w:r w:rsidRPr="005C1450">
          <w:rPr>
            <w:rFonts w:ascii="Times" w:eastAsia="Times" w:hAnsi="Times"/>
            <w:b/>
            <w:sz w:val="22"/>
            <w:szCs w:val="22"/>
            <w:highlight w:val="yellow"/>
            <w:rPrChange w:id="1710" w:author="Renee Hobbs" w:date="2013-03-19T08:36:00Z">
              <w:rPr>
                <w:b w:val="0"/>
                <w:i/>
                <w:color w:val="0000FF"/>
                <w:highlight w:val="yellow"/>
                <w:u w:val="single"/>
              </w:rPr>
            </w:rPrChange>
          </w:rPr>
          <w:delText>CONTACT NAME, WEBSITE OR MORE DETAILS ABOUT THIS</w:delText>
        </w:r>
        <w:r w:rsidRPr="005C1450">
          <w:rPr>
            <w:rFonts w:ascii="Times" w:eastAsia="Times" w:hAnsi="Times"/>
            <w:b/>
            <w:sz w:val="22"/>
            <w:szCs w:val="22"/>
            <w:rPrChange w:id="1711" w:author="Renee Hobbs" w:date="2013-03-19T08:36:00Z">
              <w:rPr>
                <w:b w:val="0"/>
                <w:i/>
                <w:color w:val="0000FF"/>
                <w:u w:val="single"/>
              </w:rPr>
            </w:rPrChange>
          </w:rPr>
          <w:delText xml:space="preserve"> (and SOMETHING ABOUT THE FEE FOR THIS) </w:delText>
        </w:r>
      </w:del>
    </w:p>
    <w:p w:rsidR="00000000" w:rsidRDefault="005C1450">
      <w:pPr>
        <w:rPr>
          <w:del w:id="1712" w:author="Julie Coiro" w:date="2013-03-20T06:59:00Z"/>
          <w:b/>
          <w:sz w:val="22"/>
          <w:szCs w:val="22"/>
          <w:rPrChange w:id="1713" w:author="Renee Hobbs" w:date="2013-03-19T08:36:00Z">
            <w:rPr>
              <w:del w:id="1714" w:author="Julie Coiro" w:date="2013-03-20T06:59:00Z"/>
              <w:b w:val="0"/>
            </w:rPr>
          </w:rPrChange>
        </w:rPr>
        <w:pPrChange w:id="1715" w:author="Julie Coiro" w:date="2013-03-20T06:59:00Z">
          <w:pPr>
            <w:pStyle w:val="BodyText"/>
          </w:pPr>
        </w:pPrChange>
      </w:pPr>
      <w:ins w:id="1716" w:author="Renee Hobbs" w:date="2013-03-09T10:30:00Z">
        <w:del w:id="1717" w:author="Julie Coiro" w:date="2013-03-20T06:59:00Z">
          <w:r w:rsidRPr="005C1450">
            <w:rPr>
              <w:rFonts w:ascii="Times" w:eastAsia="Times" w:hAnsi="Times"/>
              <w:b/>
              <w:sz w:val="22"/>
              <w:szCs w:val="22"/>
              <w:rPrChange w:id="1718" w:author="Renee Hobbs" w:date="2013-03-19T08:36:00Z">
                <w:rPr>
                  <w:b w:val="0"/>
                  <w:i/>
                  <w:color w:val="0000FF"/>
                  <w:sz w:val="22"/>
                  <w:szCs w:val="22"/>
                  <w:u w:val="single"/>
                </w:rPr>
              </w:rPrChange>
            </w:rPr>
            <w:delText>Fees</w:delText>
          </w:r>
        </w:del>
      </w:ins>
    </w:p>
    <w:p w:rsidR="00000000" w:rsidRDefault="005C1450">
      <w:pPr>
        <w:rPr>
          <w:del w:id="1719" w:author="Julie Coiro" w:date="2013-03-20T06:59:00Z"/>
          <w:sz w:val="22"/>
          <w:szCs w:val="22"/>
          <w:rPrChange w:id="1720" w:author="Renee Hobbs" w:date="2013-03-19T08:36:00Z">
            <w:rPr>
              <w:del w:id="1721" w:author="Julie Coiro" w:date="2013-03-20T06:59:00Z"/>
            </w:rPr>
          </w:rPrChange>
        </w:rPr>
        <w:pPrChange w:id="1722" w:author="Julie Coiro" w:date="2013-03-20T06:59:00Z">
          <w:pPr>
            <w:pStyle w:val="BodyText"/>
          </w:pPr>
        </w:pPrChange>
      </w:pPr>
      <w:del w:id="1723" w:author="Julie Coiro" w:date="2013-03-20T06:59:00Z">
        <w:r w:rsidRPr="005C1450">
          <w:rPr>
            <w:rFonts w:eastAsia="Times"/>
            <w:b/>
            <w:sz w:val="22"/>
            <w:szCs w:val="22"/>
            <w:highlight w:val="yellow"/>
            <w:rPrChange w:id="1724" w:author="Renee Hobbs" w:date="2013-03-19T08:36:00Z">
              <w:rPr>
                <w:i/>
                <w:color w:val="0000FF"/>
                <w:highlight w:val="yellow"/>
                <w:u w:val="single"/>
              </w:rPr>
            </w:rPrChange>
          </w:rPr>
          <w:delText>Payment</w:delText>
        </w:r>
        <w:r w:rsidRPr="005C1450">
          <w:rPr>
            <w:rFonts w:eastAsia="Times"/>
            <w:b/>
            <w:sz w:val="22"/>
            <w:szCs w:val="22"/>
            <w:rPrChange w:id="1725" w:author="Renee Hobbs" w:date="2013-03-19T08:36:00Z">
              <w:rPr>
                <w:i/>
                <w:color w:val="0000FF"/>
                <w:u w:val="single"/>
              </w:rPr>
            </w:rPrChange>
          </w:rPr>
          <w:delText xml:space="preserve"> </w:delText>
        </w:r>
      </w:del>
    </w:p>
    <w:p w:rsidR="00000000" w:rsidRDefault="005C1450">
      <w:pPr>
        <w:rPr>
          <w:del w:id="1726" w:author="Julie Coiro" w:date="2013-03-20T06:59:00Z"/>
          <w:b/>
          <w:sz w:val="22"/>
          <w:szCs w:val="22"/>
          <w:rPrChange w:id="1727" w:author="Renee Hobbs" w:date="2013-03-19T08:36:00Z">
            <w:rPr>
              <w:del w:id="1728" w:author="Julie Coiro" w:date="2013-03-20T06:59:00Z"/>
              <w:b w:val="0"/>
            </w:rPr>
          </w:rPrChange>
        </w:rPr>
        <w:pPrChange w:id="1729" w:author="Julie Coiro" w:date="2013-03-20T06:59:00Z">
          <w:pPr>
            <w:pStyle w:val="BodyText"/>
          </w:pPr>
        </w:pPrChange>
      </w:pPr>
      <w:del w:id="1730" w:author="Julie Coiro" w:date="2013-03-20T06:59:00Z">
        <w:r w:rsidRPr="005C1450">
          <w:rPr>
            <w:rFonts w:ascii="Times" w:eastAsia="Times" w:hAnsi="Times"/>
            <w:b/>
            <w:sz w:val="22"/>
            <w:szCs w:val="22"/>
            <w:rPrChange w:id="1731" w:author="Renee Hobbs" w:date="2013-03-19T08:36:00Z">
              <w:rPr>
                <w:b w:val="0"/>
                <w:i/>
                <w:color w:val="0000FF"/>
                <w:u w:val="single"/>
              </w:rPr>
            </w:rPrChange>
          </w:rPr>
          <w:delText xml:space="preserve">(SOMETHING ABOUT ALL PARTICIPANTS PAYING THE FIRST DAY OF THE INSTITUTE – MAYBE NOT GET INTO THE COSTS HERE OR MAYBE WE DO – BE EXPLICIT ABOUT COSTS FOR WHICH TYPE OF STUDENT THEY ARE?) </w:delText>
        </w:r>
      </w:del>
    </w:p>
    <w:p w:rsidR="001E045F" w:rsidRDefault="001E045F">
      <w:pPr>
        <w:rPr>
          <w:ins w:id="1732" w:author="Renee Hobbs" w:date="2013-03-09T10:14:00Z"/>
          <w:del w:id="1733" w:author="Julie Coiro" w:date="2013-03-20T06:59:00Z"/>
          <w:b/>
          <w:sz w:val="22"/>
          <w:szCs w:val="22"/>
          <w:rPrChange w:id="1734" w:author="Renee Hobbs" w:date="2013-03-19T08:36:00Z">
            <w:rPr>
              <w:ins w:id="1735" w:author="Renee Hobbs" w:date="2013-03-09T10:14:00Z"/>
              <w:del w:id="1736" w:author="Julie Coiro" w:date="2013-03-20T06:59:00Z"/>
              <w:b/>
            </w:rPr>
          </w:rPrChange>
        </w:rPr>
      </w:pPr>
    </w:p>
    <w:p w:rsidR="00000000" w:rsidRDefault="000B0BF1">
      <w:pPr>
        <w:rPr>
          <w:ins w:id="1737" w:author="Renee Hobbs" w:date="2013-03-09T10:14:00Z"/>
          <w:del w:id="1738" w:author="Julie Coiro" w:date="2013-03-20T06:59:00Z"/>
          <w:sz w:val="22"/>
          <w:szCs w:val="22"/>
          <w:rPrChange w:id="1739" w:author="Renee Hobbs" w:date="2013-03-19T08:36:00Z">
            <w:rPr>
              <w:ins w:id="1740" w:author="Renee Hobbs" w:date="2013-03-09T10:14:00Z"/>
              <w:del w:id="1741" w:author="Julie Coiro" w:date="2013-03-20T06:59:00Z"/>
              <w:rFonts w:asciiTheme="majorHAnsi" w:hAnsiTheme="majorHAnsi"/>
              <w:sz w:val="20"/>
              <w:szCs w:val="20"/>
            </w:rPr>
          </w:rPrChange>
        </w:rPr>
        <w:pPrChange w:id="1742" w:author="Julie Coiro" w:date="2013-03-20T06:59:00Z">
          <w:pPr>
            <w:ind w:left="1440"/>
          </w:pPr>
        </w:pPrChange>
      </w:pPr>
      <w:ins w:id="1743" w:author="Renee Hobbs" w:date="2013-03-09T10:14:00Z">
        <w:del w:id="1744" w:author="Julie Coiro" w:date="2013-03-20T06:59:00Z">
          <w:r w:rsidDel="00F7582A">
            <w:rPr>
              <w:i/>
              <w:sz w:val="22"/>
              <w:szCs w:val="22"/>
            </w:rPr>
            <w:delText>Registration</w:delText>
          </w:r>
          <w:r w:rsidR="005C1450" w:rsidRPr="005C1450">
            <w:rPr>
              <w:i/>
              <w:sz w:val="22"/>
              <w:szCs w:val="22"/>
              <w:rPrChange w:id="1745" w:author="Renee Hobbs" w:date="2013-03-19T08:36:00Z">
                <w:rPr>
                  <w:rFonts w:asciiTheme="majorHAnsi" w:hAnsiTheme="majorHAnsi"/>
                  <w:i/>
                  <w:color w:val="0000FF"/>
                  <w:sz w:val="20"/>
                  <w:szCs w:val="20"/>
                  <w:u w:val="single"/>
                </w:rPr>
              </w:rPrChange>
            </w:rPr>
            <w:delText>:</w:delText>
          </w:r>
          <w:r w:rsidR="005C1450" w:rsidRPr="005C1450">
            <w:rPr>
              <w:sz w:val="22"/>
              <w:szCs w:val="22"/>
              <w:rPrChange w:id="1746" w:author="Renee Hobbs" w:date="2013-03-19T08:36:00Z">
                <w:rPr>
                  <w:i/>
                  <w:color w:val="0000FF"/>
                  <w:sz w:val="22"/>
                  <w:szCs w:val="22"/>
                  <w:u w:val="single"/>
                </w:rPr>
              </w:rPrChange>
            </w:rPr>
            <w:delText xml:space="preserve"> $600. Includes </w:delText>
          </w:r>
        </w:del>
      </w:ins>
      <w:ins w:id="1747" w:author="Renee Hobbs" w:date="2013-03-09T10:26:00Z">
        <w:del w:id="1748" w:author="Julie Coiro" w:date="2013-03-20T06:59:00Z">
          <w:r w:rsidR="005C1450" w:rsidRPr="005C1450">
            <w:rPr>
              <w:sz w:val="22"/>
              <w:szCs w:val="22"/>
              <w:rPrChange w:id="1749" w:author="Renee Hobbs" w:date="2013-03-19T08:36:00Z">
                <w:rPr>
                  <w:i/>
                  <w:color w:val="0000FF"/>
                  <w:sz w:val="22"/>
                  <w:szCs w:val="22"/>
                  <w:u w:val="single"/>
                </w:rPr>
              </w:rPrChange>
            </w:rPr>
            <w:delText xml:space="preserve">all </w:delText>
          </w:r>
        </w:del>
      </w:ins>
      <w:ins w:id="1750" w:author="Renee Hobbs" w:date="2013-03-09T10:14:00Z">
        <w:del w:id="1751" w:author="Julie Coiro" w:date="2013-03-20T06:59:00Z">
          <w:r w:rsidR="005C1450" w:rsidRPr="005C1450">
            <w:rPr>
              <w:sz w:val="22"/>
              <w:szCs w:val="22"/>
              <w:rPrChange w:id="1752" w:author="Renee Hobbs" w:date="2013-03-19T08:36:00Z">
                <w:rPr>
                  <w:rFonts w:asciiTheme="majorHAnsi" w:hAnsiTheme="majorHAnsi"/>
                  <w:i/>
                  <w:color w:val="0000FF"/>
                  <w:sz w:val="20"/>
                  <w:szCs w:val="20"/>
                  <w:u w:val="single"/>
                </w:rPr>
              </w:rPrChange>
            </w:rPr>
            <w:delText xml:space="preserve">program materials, opening reception, daily refreshments, and one ticket to the gala dinner.  </w:delText>
          </w:r>
        </w:del>
      </w:ins>
      <w:ins w:id="1753" w:author="Renee Hobbs" w:date="2013-03-09T10:26:00Z">
        <w:del w:id="1754" w:author="Julie Coiro" w:date="2013-03-20T06:59:00Z">
          <w:r w:rsidR="005C1450" w:rsidRPr="005C1450">
            <w:rPr>
              <w:sz w:val="22"/>
              <w:szCs w:val="22"/>
              <w:rPrChange w:id="1755" w:author="Renee Hobbs" w:date="2013-03-19T08:36:00Z">
                <w:rPr>
                  <w:i/>
                  <w:color w:val="0000FF"/>
                  <w:sz w:val="22"/>
                  <w:szCs w:val="22"/>
                  <w:u w:val="single"/>
                </w:rPr>
              </w:rPrChange>
            </w:rPr>
            <w:delText xml:space="preserve">Only workshop presenters receive </w:delText>
          </w:r>
        </w:del>
      </w:ins>
      <w:ins w:id="1756" w:author="Renee Hobbs" w:date="2013-03-09T10:27:00Z">
        <w:del w:id="1757" w:author="Julie Coiro" w:date="2013-03-20T06:59:00Z">
          <w:r w:rsidR="005C1450" w:rsidRPr="005C1450">
            <w:rPr>
              <w:sz w:val="22"/>
              <w:szCs w:val="22"/>
              <w:rPrChange w:id="1758" w:author="Renee Hobbs" w:date="2013-03-19T08:36:00Z">
                <w:rPr>
                  <w:i/>
                  <w:color w:val="0000FF"/>
                  <w:sz w:val="22"/>
                  <w:szCs w:val="22"/>
                  <w:u w:val="single"/>
                </w:rPr>
              </w:rPrChange>
            </w:rPr>
            <w:delText xml:space="preserve">a </w:delText>
          </w:r>
        </w:del>
      </w:ins>
      <w:ins w:id="1759" w:author="Renee Hobbs" w:date="2013-03-09T10:26:00Z">
        <w:del w:id="1760" w:author="Julie Coiro" w:date="2013-03-20T06:59:00Z">
          <w:r w:rsidR="005C1450" w:rsidRPr="005C1450">
            <w:rPr>
              <w:sz w:val="22"/>
              <w:szCs w:val="22"/>
              <w:rPrChange w:id="1761" w:author="Renee Hobbs" w:date="2013-03-19T08:36:00Z">
                <w:rPr>
                  <w:i/>
                  <w:color w:val="0000FF"/>
                  <w:sz w:val="22"/>
                  <w:szCs w:val="22"/>
                  <w:u w:val="single"/>
                </w:rPr>
              </w:rPrChange>
            </w:rPr>
            <w:delText>tuition waiver.</w:delText>
          </w:r>
        </w:del>
      </w:ins>
      <w:ins w:id="1762" w:author="Renee Hobbs" w:date="2013-03-09T10:27:00Z">
        <w:del w:id="1763" w:author="Julie Coiro" w:date="2013-03-20T06:59:00Z">
          <w:r w:rsidR="005C1450" w:rsidRPr="005C1450">
            <w:rPr>
              <w:sz w:val="22"/>
              <w:szCs w:val="22"/>
              <w:rPrChange w:id="1764" w:author="Renee Hobbs" w:date="2013-03-19T08:36:00Z">
                <w:rPr>
                  <w:i/>
                  <w:color w:val="0000FF"/>
                  <w:sz w:val="22"/>
                  <w:szCs w:val="22"/>
                  <w:u w:val="single"/>
                </w:rPr>
              </w:rPrChange>
            </w:rPr>
            <w:delText xml:space="preserve"> </w:delText>
          </w:r>
        </w:del>
      </w:ins>
      <w:ins w:id="1765" w:author="Renee Hobbs" w:date="2013-03-09T10:14:00Z">
        <w:del w:id="1766" w:author="Julie Coiro" w:date="2013-03-20T06:59:00Z">
          <w:r w:rsidR="005C1450" w:rsidRPr="005C1450">
            <w:rPr>
              <w:sz w:val="22"/>
              <w:szCs w:val="22"/>
              <w:rPrChange w:id="1767" w:author="Renee Hobbs" w:date="2013-03-19T08:36:00Z">
                <w:rPr>
                  <w:rFonts w:asciiTheme="majorHAnsi" w:hAnsiTheme="majorHAnsi"/>
                  <w:i/>
                  <w:color w:val="0000FF"/>
                  <w:sz w:val="20"/>
                  <w:szCs w:val="20"/>
                  <w:u w:val="single"/>
                </w:rPr>
              </w:rPrChange>
            </w:rPr>
            <w:delText xml:space="preserve">To promote collaboration, participants are encouraged to register with a colleague. Two participants from the same organization pay $1000 (a cost-saving of $100 </w:delText>
          </w:r>
        </w:del>
        <w:del w:id="1768" w:author="Julie Coiro" w:date="2013-03-20T06:16:00Z">
          <w:r w:rsidR="005C1450" w:rsidRPr="005C1450">
            <w:rPr>
              <w:sz w:val="22"/>
              <w:szCs w:val="22"/>
              <w:rPrChange w:id="1769" w:author="Renee Hobbs" w:date="2013-03-19T08:36:00Z">
                <w:rPr>
                  <w:rFonts w:asciiTheme="majorHAnsi" w:hAnsiTheme="majorHAnsi"/>
                  <w:i/>
                  <w:color w:val="0000FF"/>
                  <w:sz w:val="20"/>
                  <w:szCs w:val="20"/>
                  <w:u w:val="single"/>
                </w:rPr>
              </w:rPrChange>
            </w:rPr>
            <w:delText>on tuition</w:delText>
          </w:r>
        </w:del>
        <w:del w:id="1770" w:author="Julie Coiro" w:date="2013-03-20T06:59:00Z">
          <w:r w:rsidR="005C1450" w:rsidRPr="005C1450">
            <w:rPr>
              <w:sz w:val="22"/>
              <w:szCs w:val="22"/>
              <w:rPrChange w:id="1771" w:author="Renee Hobbs" w:date="2013-03-19T08:36:00Z">
                <w:rPr>
                  <w:rFonts w:asciiTheme="majorHAnsi" w:hAnsiTheme="majorHAnsi"/>
                  <w:i/>
                  <w:color w:val="0000FF"/>
                  <w:sz w:val="20"/>
                  <w:szCs w:val="20"/>
                  <w:u w:val="single"/>
                </w:rPr>
              </w:rPrChange>
            </w:rPr>
            <w:delText>).</w:delText>
          </w:r>
        </w:del>
      </w:ins>
    </w:p>
    <w:p w:rsidR="00000000" w:rsidRDefault="008529D4">
      <w:pPr>
        <w:rPr>
          <w:ins w:id="1772" w:author="Renee Hobbs" w:date="2013-03-09T10:14:00Z"/>
          <w:del w:id="1773" w:author="Julie Coiro" w:date="2013-03-20T06:59:00Z"/>
          <w:i/>
          <w:sz w:val="22"/>
          <w:szCs w:val="22"/>
          <w:rPrChange w:id="1774" w:author="Renee Hobbs" w:date="2013-03-19T08:36:00Z">
            <w:rPr>
              <w:ins w:id="1775" w:author="Renee Hobbs" w:date="2013-03-09T10:14:00Z"/>
              <w:del w:id="1776" w:author="Julie Coiro" w:date="2013-03-20T06:59:00Z"/>
              <w:rFonts w:asciiTheme="majorHAnsi" w:hAnsiTheme="majorHAnsi"/>
              <w:i/>
              <w:sz w:val="20"/>
              <w:szCs w:val="20"/>
            </w:rPr>
          </w:rPrChange>
        </w:rPr>
        <w:pPrChange w:id="1777" w:author="Julie Coiro" w:date="2013-03-20T06:59:00Z">
          <w:pPr>
            <w:ind w:left="1440"/>
          </w:pPr>
        </w:pPrChange>
      </w:pPr>
    </w:p>
    <w:p w:rsidR="00000000" w:rsidRDefault="005C1450">
      <w:pPr>
        <w:rPr>
          <w:ins w:id="1778" w:author="Renee Hobbs" w:date="2013-03-09T10:15:00Z"/>
          <w:del w:id="1779" w:author="Julie Coiro" w:date="2013-05-20T08:20:00Z"/>
          <w:sz w:val="22"/>
          <w:szCs w:val="22"/>
          <w:rPrChange w:id="1780" w:author="Renee Hobbs" w:date="2013-03-19T08:36:00Z">
            <w:rPr>
              <w:ins w:id="1781" w:author="Renee Hobbs" w:date="2013-03-09T10:15:00Z"/>
              <w:del w:id="1782" w:author="Julie Coiro" w:date="2013-05-20T08:20:00Z"/>
              <w:rFonts w:asciiTheme="majorHAnsi" w:hAnsiTheme="majorHAnsi"/>
              <w:sz w:val="20"/>
              <w:szCs w:val="20"/>
            </w:rPr>
          </w:rPrChange>
        </w:rPr>
        <w:pPrChange w:id="1783" w:author="Julie Coiro" w:date="2013-03-20T06:59:00Z">
          <w:pPr>
            <w:ind w:left="1440"/>
          </w:pPr>
        </w:pPrChange>
      </w:pPr>
      <w:ins w:id="1784" w:author="Renee Hobbs" w:date="2013-03-09T10:14:00Z">
        <w:del w:id="1785" w:author="Julie Coiro" w:date="2013-03-20T06:59:00Z">
          <w:r w:rsidRPr="005C1450">
            <w:rPr>
              <w:i/>
              <w:sz w:val="22"/>
              <w:szCs w:val="22"/>
              <w:rPrChange w:id="1786" w:author="Renee Hobbs" w:date="2013-03-19T08:36:00Z">
                <w:rPr>
                  <w:rFonts w:asciiTheme="majorHAnsi" w:hAnsiTheme="majorHAnsi"/>
                  <w:i/>
                  <w:color w:val="0000FF"/>
                  <w:sz w:val="20"/>
                  <w:szCs w:val="20"/>
                  <w:u w:val="single"/>
                </w:rPr>
              </w:rPrChange>
            </w:rPr>
            <w:delText>Earn 3 Graduate Credits</w:delText>
          </w:r>
        </w:del>
      </w:ins>
      <w:ins w:id="1787" w:author="Renee Hobbs" w:date="2013-03-09T10:27:00Z">
        <w:del w:id="1788" w:author="Julie Coiro" w:date="2013-03-20T06:59:00Z">
          <w:r w:rsidR="000B0BF1" w:rsidDel="00F7582A">
            <w:rPr>
              <w:i/>
              <w:sz w:val="22"/>
              <w:szCs w:val="22"/>
            </w:rPr>
            <w:delText xml:space="preserve">: </w:delText>
          </w:r>
        </w:del>
      </w:ins>
      <w:ins w:id="1789" w:author="Renee Hobbs" w:date="2013-03-09T10:14:00Z">
        <w:del w:id="1790" w:author="Julie Coiro" w:date="2013-03-20T06:59:00Z">
          <w:r w:rsidRPr="005C1450">
            <w:rPr>
              <w:sz w:val="22"/>
              <w:szCs w:val="22"/>
              <w:rPrChange w:id="1791" w:author="Renee Hobbs" w:date="2013-03-19T08:36:00Z">
                <w:rPr>
                  <w:i/>
                  <w:color w:val="0000FF"/>
                  <w:sz w:val="22"/>
                  <w:szCs w:val="22"/>
                  <w:u w:val="single"/>
                </w:rPr>
              </w:rPrChange>
            </w:rPr>
            <w:delText xml:space="preserve">To receive graduate credit, </w:delText>
          </w:r>
        </w:del>
      </w:ins>
      <w:ins w:id="1792" w:author="Renee Hobbs" w:date="2013-03-09T10:28:00Z">
        <w:del w:id="1793" w:author="Julie Coiro" w:date="2013-03-20T06:59:00Z">
          <w:r w:rsidRPr="005C1450">
            <w:rPr>
              <w:sz w:val="22"/>
              <w:szCs w:val="22"/>
              <w:rPrChange w:id="1794" w:author="Renee Hobbs" w:date="2013-03-19T08:36:00Z">
                <w:rPr>
                  <w:i/>
                  <w:color w:val="0000FF"/>
                  <w:sz w:val="22"/>
                  <w:szCs w:val="22"/>
                  <w:u w:val="single"/>
                </w:rPr>
              </w:rPrChange>
            </w:rPr>
            <w:delText>URI graduate students pay a flat fee of $990 (summer intitute tuition is waived.</w:delText>
          </w:r>
        </w:del>
      </w:ins>
      <w:ins w:id="1795" w:author="Renee Hobbs" w:date="2013-03-09T10:29:00Z">
        <w:del w:id="1796" w:author="Julie Coiro" w:date="2013-03-20T06:59:00Z">
          <w:r w:rsidRPr="005C1450">
            <w:rPr>
              <w:sz w:val="22"/>
              <w:szCs w:val="22"/>
              <w:rPrChange w:id="1797" w:author="Renee Hobbs" w:date="2013-03-19T08:36:00Z">
                <w:rPr>
                  <w:i/>
                  <w:color w:val="0000FF"/>
                  <w:sz w:val="22"/>
                  <w:szCs w:val="22"/>
                  <w:u w:val="single"/>
                </w:rPr>
              </w:rPrChange>
            </w:rPr>
            <w:delText>)</w:delText>
          </w:r>
        </w:del>
      </w:ins>
      <w:ins w:id="1798" w:author="Renee Hobbs" w:date="2013-03-09T10:28:00Z">
        <w:del w:id="1799" w:author="Julie Coiro" w:date="2013-03-20T06:59:00Z">
          <w:r w:rsidRPr="005C1450">
            <w:rPr>
              <w:sz w:val="22"/>
              <w:szCs w:val="22"/>
              <w:rPrChange w:id="1800" w:author="Renee Hobbs" w:date="2013-03-19T08:36:00Z">
                <w:rPr>
                  <w:i/>
                  <w:color w:val="0000FF"/>
                  <w:sz w:val="22"/>
                  <w:szCs w:val="22"/>
                  <w:u w:val="single"/>
                </w:rPr>
              </w:rPrChange>
            </w:rPr>
            <w:delText xml:space="preserve"> No</w:delText>
          </w:r>
        </w:del>
      </w:ins>
      <w:ins w:id="1801" w:author="Renee Hobbs" w:date="2013-03-09T10:14:00Z">
        <w:del w:id="1802" w:author="Julie Coiro" w:date="2013-03-20T06:59:00Z">
          <w:r w:rsidRPr="005C1450">
            <w:rPr>
              <w:sz w:val="22"/>
              <w:szCs w:val="22"/>
              <w:rPrChange w:id="1803" w:author="Renee Hobbs" w:date="2013-03-19T08:36:00Z">
                <w:rPr>
                  <w:i/>
                  <w:color w:val="0000FF"/>
                  <w:sz w:val="22"/>
                  <w:szCs w:val="22"/>
                  <w:u w:val="single"/>
                </w:rPr>
              </w:rPrChange>
            </w:rPr>
            <w:delText xml:space="preserve">n-URI students pay $990 to enroll in EDC 586: Problems in Education: Special Topics. </w:delText>
          </w:r>
        </w:del>
      </w:ins>
    </w:p>
    <w:p w:rsidR="007816FA" w:rsidRPr="00272BE3" w:rsidDel="007816FA" w:rsidRDefault="007816FA" w:rsidP="007816FA">
      <w:pPr>
        <w:rPr>
          <w:del w:id="1804" w:author="Renee Hobbs" w:date="2013-03-09T10:22:00Z"/>
          <w:b/>
          <w:sz w:val="22"/>
          <w:szCs w:val="22"/>
        </w:rPr>
      </w:pPr>
    </w:p>
    <w:p w:rsidR="007816FA" w:rsidRPr="00272BE3" w:rsidDel="00413F19" w:rsidRDefault="007816FA" w:rsidP="007816FA">
      <w:pPr>
        <w:rPr>
          <w:ins w:id="1805" w:author="Renee Hobbs" w:date="2013-03-09T10:29:00Z"/>
          <w:del w:id="1806" w:author="Julie Coiro" w:date="2013-03-20T06:26:00Z"/>
          <w:b/>
          <w:sz w:val="22"/>
          <w:szCs w:val="22"/>
          <w:rPrChange w:id="1807" w:author="Renee Hobbs" w:date="2013-03-19T08:36:00Z">
            <w:rPr>
              <w:ins w:id="1808" w:author="Renee Hobbs" w:date="2013-03-09T10:29:00Z"/>
              <w:del w:id="1809" w:author="Julie Coiro" w:date="2013-03-20T06:26:00Z"/>
              <w:rFonts w:asciiTheme="majorHAnsi" w:hAnsiTheme="majorHAnsi"/>
              <w:sz w:val="20"/>
              <w:szCs w:val="20"/>
            </w:rPr>
          </w:rPrChange>
        </w:rPr>
      </w:pPr>
    </w:p>
    <w:p w:rsidR="00272BE3" w:rsidRPr="006F7800" w:rsidDel="00413F19" w:rsidRDefault="00272BE3" w:rsidP="00272BE3">
      <w:pPr>
        <w:rPr>
          <w:del w:id="1810" w:author="Julie Coiro" w:date="2013-03-20T06:26:00Z"/>
          <w:rFonts w:eastAsia="Times"/>
          <w:b/>
          <w:sz w:val="22"/>
          <w:szCs w:val="22"/>
        </w:rPr>
      </w:pPr>
      <w:ins w:id="1811" w:author="Renee Hobbs" w:date="2013-03-19T08:38:00Z">
        <w:del w:id="1812" w:author="Julie Coiro" w:date="2013-03-20T06:26:00Z">
          <w:r w:rsidRPr="006F7800" w:rsidDel="00413F19">
            <w:rPr>
              <w:b/>
              <w:sz w:val="22"/>
              <w:szCs w:val="22"/>
            </w:rPr>
            <w:delText>Due Dates</w:delText>
          </w:r>
        </w:del>
      </w:ins>
    </w:p>
    <w:p w:rsidR="00272BE3" w:rsidRPr="006F7800" w:rsidDel="00413F19" w:rsidRDefault="00272BE3" w:rsidP="00272BE3">
      <w:pPr>
        <w:pStyle w:val="BodyText"/>
        <w:rPr>
          <w:del w:id="1813" w:author="Julie Coiro" w:date="2013-03-20T06:26:00Z"/>
          <w:rFonts w:ascii="Times New Roman" w:hAnsi="Times New Roman"/>
          <w:sz w:val="22"/>
          <w:szCs w:val="22"/>
        </w:rPr>
      </w:pPr>
      <w:ins w:id="1814" w:author="Renee Hobbs" w:date="2013-03-19T08:38:00Z">
        <w:del w:id="1815" w:author="Julie Coiro" w:date="2013-03-20T06:26:00Z">
          <w:r w:rsidRPr="006F7800" w:rsidDel="00413F19">
            <w:rPr>
              <w:rFonts w:ascii="Times New Roman" w:hAnsi="Times New Roman"/>
              <w:b w:val="0"/>
              <w:sz w:val="22"/>
              <w:szCs w:val="22"/>
            </w:rPr>
            <w:delText xml:space="preserve">All participants will post their assignments at the appropriate location on the wikispace and send an email to the instructor (Julie Coiro at </w:delText>
          </w:r>
          <w:r w:rsidR="005C1450" w:rsidRPr="005C1450" w:rsidDel="00413F19">
            <w:fldChar w:fldCharType="begin"/>
          </w:r>
          <w:r w:rsidRPr="006F7800" w:rsidDel="00413F19">
            <w:rPr>
              <w:rFonts w:ascii="Times New Roman" w:hAnsi="Times New Roman"/>
              <w:sz w:val="22"/>
              <w:szCs w:val="22"/>
            </w:rPr>
            <w:delInstrText xml:space="preserve"> HYPERLINK "mailto:jcoiro@mail.uri.edu" </w:delInstrText>
          </w:r>
          <w:r w:rsidR="005C1450" w:rsidRPr="005C1450" w:rsidDel="00413F19">
            <w:fldChar w:fldCharType="separate"/>
          </w:r>
          <w:r w:rsidRPr="006F7800" w:rsidDel="00413F19">
            <w:rPr>
              <w:rStyle w:val="Hyperlink"/>
              <w:rFonts w:ascii="Times New Roman" w:hAnsi="Times New Roman"/>
              <w:sz w:val="22"/>
              <w:szCs w:val="22"/>
            </w:rPr>
            <w:delText>jcoiro@mail.uri.edu</w:delText>
          </w:r>
          <w:r w:rsidR="005C1450" w:rsidRPr="006F7800" w:rsidDel="00413F19">
            <w:rPr>
              <w:rStyle w:val="Hyperlink"/>
              <w:b w:val="0"/>
              <w:sz w:val="22"/>
              <w:szCs w:val="22"/>
            </w:rPr>
            <w:fldChar w:fldCharType="end"/>
          </w:r>
          <w:r w:rsidRPr="006F7800" w:rsidDel="00413F19">
            <w:rPr>
              <w:rFonts w:ascii="Times New Roman" w:hAnsi="Times New Roman"/>
              <w:b w:val="0"/>
              <w:sz w:val="22"/>
              <w:szCs w:val="22"/>
            </w:rPr>
            <w:delText xml:space="preserve">) when all assignments have been uploaded (and no later than </w:delText>
          </w:r>
        </w:del>
        <w:del w:id="1816" w:author="Julie Coiro" w:date="2013-03-20T06:18:00Z">
          <w:r w:rsidR="005C1450" w:rsidRPr="005C1450">
            <w:rPr>
              <w:sz w:val="22"/>
              <w:szCs w:val="22"/>
              <w:rPrChange w:id="1817" w:author="Julie Coiro" w:date="2013-03-20T06:19:00Z">
                <w:rPr>
                  <w:i/>
                  <w:color w:val="0000FF"/>
                  <w:sz w:val="22"/>
                  <w:szCs w:val="22"/>
                  <w:highlight w:val="yellow"/>
                  <w:u w:val="single"/>
                </w:rPr>
              </w:rPrChange>
            </w:rPr>
            <w:delText>XXX</w:delText>
          </w:r>
        </w:del>
        <w:del w:id="1818" w:author="Julie Coiro" w:date="2013-03-20T06:26:00Z">
          <w:r w:rsidR="005C1450" w:rsidRPr="005C1450">
            <w:rPr>
              <w:sz w:val="22"/>
              <w:szCs w:val="22"/>
              <w:rPrChange w:id="1819" w:author="Julie Coiro" w:date="2013-03-20T06:19:00Z">
                <w:rPr>
                  <w:i/>
                  <w:color w:val="0000FF"/>
                  <w:sz w:val="22"/>
                  <w:szCs w:val="22"/>
                  <w:highlight w:val="yellow"/>
                  <w:u w:val="single"/>
                </w:rPr>
              </w:rPrChange>
            </w:rPr>
            <w:delText>, 2013).</w:delText>
          </w:r>
          <w:r w:rsidRPr="006F7800" w:rsidDel="00413F19">
            <w:rPr>
              <w:rFonts w:ascii="Times New Roman" w:hAnsi="Times New Roman"/>
              <w:b w:val="0"/>
              <w:sz w:val="22"/>
              <w:szCs w:val="22"/>
            </w:rPr>
            <w:delText xml:space="preserve"> Grades for participants who register for graduate credit will be submitted to the University of Rhode Island, and certificates will be mailed to those who have completed all of the course requirements. </w:delText>
          </w:r>
        </w:del>
      </w:ins>
    </w:p>
    <w:p w:rsidR="00272BE3" w:rsidRPr="00272BE3" w:rsidDel="00413F19" w:rsidRDefault="005C1450">
      <w:pPr>
        <w:rPr>
          <w:ins w:id="1820" w:author="Renee Hobbs" w:date="2013-03-19T07:57:00Z"/>
          <w:del w:id="1821" w:author="Julie Coiro" w:date="2013-03-20T06:25:00Z"/>
          <w:b/>
          <w:sz w:val="22"/>
          <w:szCs w:val="22"/>
        </w:rPr>
      </w:pPr>
      <w:ins w:id="1822" w:author="Renee Hobbs" w:date="2013-03-19T07:57:00Z">
        <w:del w:id="1823" w:author="Julie Coiro" w:date="2013-03-20T06:25:00Z">
          <w:r w:rsidRPr="005C1450">
            <w:rPr>
              <w:b/>
              <w:sz w:val="22"/>
              <w:szCs w:val="22"/>
              <w:rPrChange w:id="1824" w:author="Renee Hobbs" w:date="2013-03-19T08:36:00Z">
                <w:rPr>
                  <w:b/>
                  <w:i/>
                  <w:color w:val="0000FF"/>
                  <w:sz w:val="22"/>
                  <w:szCs w:val="22"/>
                  <w:u w:val="single"/>
                </w:rPr>
              </w:rPrChange>
            </w:rPr>
            <w:br w:type="page"/>
          </w:r>
        </w:del>
      </w:ins>
    </w:p>
    <w:p w:rsidR="00000000" w:rsidRDefault="005C1450">
      <w:pPr>
        <w:rPr>
          <w:del w:id="1825" w:author="Julie Coiro" w:date="2013-05-20T08:39:00Z"/>
          <w:b/>
          <w:sz w:val="22"/>
          <w:szCs w:val="22"/>
        </w:rPr>
        <w:pPrChange w:id="1826" w:author="Julie Coiro" w:date="2013-05-20T08:39:00Z">
          <w:pPr>
            <w:jc w:val="center"/>
          </w:pPr>
        </w:pPrChange>
      </w:pPr>
      <w:ins w:id="1827" w:author="Renee Hobbs" w:date="2013-03-09T10:22:00Z">
        <w:del w:id="1828" w:author="Julie Coiro" w:date="2013-05-20T08:39:00Z">
          <w:r w:rsidRPr="005C1450">
            <w:rPr>
              <w:b/>
              <w:sz w:val="22"/>
              <w:szCs w:val="22"/>
              <w:rPrChange w:id="1829" w:author="Renee Hobbs" w:date="2013-03-19T08:36:00Z">
                <w:rPr>
                  <w:rFonts w:asciiTheme="majorHAnsi" w:hAnsiTheme="majorHAnsi"/>
                  <w:i/>
                  <w:color w:val="0000FF"/>
                  <w:sz w:val="20"/>
                  <w:szCs w:val="20"/>
                  <w:u w:val="single"/>
                </w:rPr>
              </w:rPrChange>
            </w:rPr>
            <w:delText>Assignments</w:delText>
          </w:r>
        </w:del>
      </w:ins>
    </w:p>
    <w:p w:rsidR="00C51133" w:rsidRPr="00C51133" w:rsidRDefault="00C51133">
      <w:pPr>
        <w:rPr>
          <w:ins w:id="1830" w:author="Renee Hobbs" w:date="2013-03-09T10:29:00Z"/>
          <w:del w:id="1831" w:author="Julie Coiro" w:date="2013-05-20T08:39:00Z"/>
          <w:b/>
          <w:sz w:val="22"/>
          <w:szCs w:val="22"/>
          <w:rPrChange w:id="1832" w:author="Renee Hobbs" w:date="2013-03-19T08:36:00Z">
            <w:rPr>
              <w:ins w:id="1833" w:author="Renee Hobbs" w:date="2013-03-09T10:29:00Z"/>
              <w:del w:id="1834" w:author="Julie Coiro" w:date="2013-05-20T08:39:00Z"/>
              <w:b/>
            </w:rPr>
          </w:rPrChange>
        </w:rPr>
      </w:pPr>
    </w:p>
    <w:p w:rsidR="00000000" w:rsidRDefault="008529D4">
      <w:pPr>
        <w:rPr>
          <w:ins w:id="1835" w:author="Renee Hobbs" w:date="2013-03-09T10:45:00Z"/>
          <w:del w:id="1836" w:author="Julie Coiro" w:date="2013-05-20T08:39:00Z"/>
          <w:b/>
          <w:sz w:val="22"/>
          <w:szCs w:val="22"/>
        </w:rPr>
        <w:pPrChange w:id="1837" w:author="Julie Coiro" w:date="2013-05-20T08:39:00Z">
          <w:pPr>
            <w:jc w:val="center"/>
          </w:pPr>
        </w:pPrChange>
      </w:pPr>
    </w:p>
    <w:p w:rsidR="00000000" w:rsidRDefault="005C1450">
      <w:pPr>
        <w:numPr>
          <w:ins w:id="1838" w:author="Julie Coiro" w:date="2013-03-20T06:22:00Z"/>
        </w:numPr>
        <w:rPr>
          <w:ins w:id="1839" w:author="Renee Hobbs" w:date="2013-03-09T10:45:00Z"/>
          <w:del w:id="1840" w:author="Julie Coiro" w:date="2013-05-20T08:39:00Z"/>
          <w:sz w:val="22"/>
          <w:szCs w:val="22"/>
        </w:rPr>
        <w:pPrChange w:id="1841" w:author="Julie Coiro" w:date="2013-05-20T08:39:00Z">
          <w:pPr/>
        </w:pPrChange>
      </w:pPr>
      <w:ins w:id="1842" w:author="Renee Hobbs" w:date="2013-03-09T10:45:00Z">
        <w:del w:id="1843" w:author="Julie Coiro" w:date="2013-05-20T08:39:00Z">
          <w:r w:rsidRPr="005C1450">
            <w:rPr>
              <w:b/>
              <w:sz w:val="22"/>
              <w:szCs w:val="22"/>
              <w:rPrChange w:id="1844" w:author="Renee Hobbs" w:date="2013-03-19T08:36:00Z">
                <w:rPr>
                  <w:b/>
                  <w:i/>
                  <w:color w:val="0000FF"/>
                  <w:sz w:val="22"/>
                  <w:szCs w:val="22"/>
                  <w:u w:val="single"/>
                </w:rPr>
              </w:rPrChange>
            </w:rPr>
            <w:delText>Project</w:delText>
          </w:r>
        </w:del>
      </w:ins>
      <w:ins w:id="1845" w:author="Renee Hobbs" w:date="2013-03-19T08:08:00Z">
        <w:del w:id="1846" w:author="Julie Coiro" w:date="2013-05-20T08:39:00Z">
          <w:r w:rsidRPr="005C1450">
            <w:rPr>
              <w:b/>
              <w:sz w:val="22"/>
              <w:szCs w:val="22"/>
              <w:rPrChange w:id="1847" w:author="Renee Hobbs" w:date="2013-03-19T08:36:00Z">
                <w:rPr>
                  <w:b/>
                  <w:i/>
                  <w:color w:val="0000FF"/>
                  <w:sz w:val="22"/>
                  <w:szCs w:val="22"/>
                  <w:u w:val="single"/>
                </w:rPr>
              </w:rPrChange>
            </w:rPr>
            <w:delText>-Based Inquiry</w:delText>
          </w:r>
        </w:del>
      </w:ins>
      <w:ins w:id="1848" w:author="Renee Hobbs" w:date="2013-03-09T10:45:00Z">
        <w:del w:id="1849" w:author="Julie Coiro" w:date="2013-05-20T08:39:00Z">
          <w:r w:rsidRPr="005C1450">
            <w:rPr>
              <w:b/>
              <w:sz w:val="22"/>
              <w:szCs w:val="22"/>
              <w:rPrChange w:id="1850" w:author="Renee Hobbs" w:date="2013-03-19T08:36:00Z">
                <w:rPr>
                  <w:b/>
                  <w:i/>
                  <w:color w:val="0000FF"/>
                  <w:sz w:val="22"/>
                  <w:szCs w:val="22"/>
                  <w:u w:val="single"/>
                </w:rPr>
              </w:rPrChange>
            </w:rPr>
            <w:delText xml:space="preserve"> (PBI).</w:delText>
          </w:r>
          <w:r w:rsidRPr="005C1450">
            <w:rPr>
              <w:sz w:val="22"/>
              <w:szCs w:val="22"/>
              <w:rPrChange w:id="1851" w:author="Renee Hobbs" w:date="2013-03-19T08:36:00Z">
                <w:rPr>
                  <w:i/>
                  <w:color w:val="0000FF"/>
                  <w:sz w:val="22"/>
                  <w:szCs w:val="22"/>
                  <w:u w:val="single"/>
                </w:rPr>
              </w:rPrChange>
            </w:rPr>
            <w:delText xml:space="preserve"> </w:delText>
          </w:r>
        </w:del>
      </w:ins>
      <w:ins w:id="1852" w:author="Renee Hobbs" w:date="2013-03-19T08:29:00Z">
        <w:del w:id="1853" w:author="Julie Coiro" w:date="2013-05-20T08:39:00Z">
          <w:r w:rsidRPr="005C1450">
            <w:rPr>
              <w:i/>
              <w:sz w:val="22"/>
              <w:szCs w:val="22"/>
              <w:rPrChange w:id="1854" w:author="Julie Coiro" w:date="2013-03-20T06:22:00Z">
                <w:rPr>
                  <w:i/>
                  <w:color w:val="0000FF"/>
                  <w:sz w:val="22"/>
                  <w:szCs w:val="22"/>
                  <w:u w:val="single"/>
                </w:rPr>
              </w:rPrChange>
            </w:rPr>
            <w:delText xml:space="preserve">All summer institute participants complete this project. </w:delText>
          </w:r>
        </w:del>
      </w:ins>
      <w:ins w:id="1855" w:author="Renee Hobbs" w:date="2013-03-09T10:45:00Z">
        <w:del w:id="1856" w:author="Julie Coiro" w:date="2013-05-20T08:39:00Z">
          <w:r w:rsidRPr="005C1450">
            <w:rPr>
              <w:sz w:val="22"/>
              <w:szCs w:val="22"/>
              <w:rPrChange w:id="1857" w:author="Renee Hobbs" w:date="2013-03-19T08:36:00Z">
                <w:rPr>
                  <w:i/>
                  <w:color w:val="0000FF"/>
                  <w:sz w:val="22"/>
                  <w:szCs w:val="22"/>
                  <w:u w:val="single"/>
                </w:rPr>
              </w:rPrChange>
            </w:rPr>
            <w:delText xml:space="preserve">Both students and teachers can learn by creating with digital texts, tools and technologies. In this assignment, </w:delText>
          </w:r>
        </w:del>
      </w:ins>
      <w:ins w:id="1858" w:author="Renee Hobbs" w:date="2013-03-19T08:01:00Z">
        <w:del w:id="1859" w:author="Julie Coiro" w:date="2013-05-20T08:39:00Z">
          <w:r w:rsidRPr="005C1450">
            <w:rPr>
              <w:sz w:val="22"/>
              <w:szCs w:val="22"/>
              <w:rPrChange w:id="1860" w:author="Renee Hobbs" w:date="2013-03-19T08:36:00Z">
                <w:rPr>
                  <w:i/>
                  <w:color w:val="0000FF"/>
                  <w:sz w:val="22"/>
                  <w:szCs w:val="22"/>
                  <w:u w:val="single"/>
                </w:rPr>
              </w:rPrChange>
            </w:rPr>
            <w:delText xml:space="preserve">you will </w:delText>
          </w:r>
        </w:del>
      </w:ins>
      <w:ins w:id="1861" w:author="Renee Hobbs" w:date="2013-03-09T10:45:00Z">
        <w:del w:id="1862" w:author="Julie Coiro" w:date="2013-05-20T08:39:00Z">
          <w:r w:rsidRPr="005C1450">
            <w:rPr>
              <w:sz w:val="22"/>
              <w:szCs w:val="22"/>
              <w:rPrChange w:id="1863" w:author="Renee Hobbs" w:date="2013-03-19T08:36:00Z">
                <w:rPr>
                  <w:i/>
                  <w:color w:val="0000FF"/>
                  <w:sz w:val="22"/>
                  <w:szCs w:val="22"/>
                  <w:u w:val="single"/>
                </w:rPr>
              </w:rPrChange>
            </w:rPr>
            <w:delText xml:space="preserve">plan a </w:delText>
          </w:r>
        </w:del>
      </w:ins>
      <w:ins w:id="1864" w:author="Renee Hobbs" w:date="2013-03-19T08:01:00Z">
        <w:del w:id="1865" w:author="Julie Coiro" w:date="2013-05-20T08:39:00Z">
          <w:r w:rsidRPr="005C1450">
            <w:rPr>
              <w:sz w:val="22"/>
              <w:szCs w:val="22"/>
              <w:rPrChange w:id="1866" w:author="Renee Hobbs" w:date="2013-03-19T08:36:00Z">
                <w:rPr>
                  <w:i/>
                  <w:color w:val="0000FF"/>
                  <w:sz w:val="22"/>
                  <w:szCs w:val="22"/>
                  <w:u w:val="single"/>
                </w:rPr>
              </w:rPrChange>
            </w:rPr>
            <w:delText>media/</w:delText>
          </w:r>
        </w:del>
      </w:ins>
      <w:ins w:id="1867" w:author="Renee Hobbs" w:date="2013-03-09T10:45:00Z">
        <w:del w:id="1868" w:author="Julie Coiro" w:date="2013-05-20T08:39:00Z">
          <w:r w:rsidRPr="005C1450">
            <w:rPr>
              <w:sz w:val="22"/>
              <w:szCs w:val="22"/>
              <w:rPrChange w:id="1869" w:author="Renee Hobbs" w:date="2013-03-19T08:36:00Z">
                <w:rPr>
                  <w:i/>
                  <w:color w:val="0000FF"/>
                  <w:sz w:val="22"/>
                  <w:szCs w:val="22"/>
                  <w:u w:val="single"/>
                </w:rPr>
              </w:rPrChange>
            </w:rPr>
            <w:delText xml:space="preserve">technology project that will assist and enhance your teaching. </w:delText>
          </w:r>
        </w:del>
      </w:ins>
      <w:ins w:id="1870" w:author="Renee Hobbs" w:date="2013-03-19T07:59:00Z">
        <w:del w:id="1871" w:author="Julie Coiro" w:date="2013-05-20T08:39:00Z">
          <w:r w:rsidRPr="005C1450">
            <w:rPr>
              <w:sz w:val="22"/>
              <w:szCs w:val="22"/>
              <w:rPrChange w:id="1872" w:author="Renee Hobbs" w:date="2013-03-19T08:36:00Z">
                <w:rPr>
                  <w:i/>
                  <w:color w:val="0000FF"/>
                  <w:sz w:val="22"/>
                  <w:szCs w:val="22"/>
                  <w:u w:val="single"/>
                </w:rPr>
              </w:rPrChange>
            </w:rPr>
            <w:delText xml:space="preserve">You’ll work with another Institute participant to </w:delText>
          </w:r>
        </w:del>
        <w:del w:id="1873" w:author="Julie Coiro" w:date="2013-03-20T06:19:00Z">
          <w:r w:rsidRPr="005C1450">
            <w:rPr>
              <w:sz w:val="22"/>
              <w:szCs w:val="22"/>
              <w:rPrChange w:id="1874" w:author="Renee Hobbs" w:date="2013-03-19T08:36:00Z">
                <w:rPr>
                  <w:i/>
                  <w:color w:val="0000FF"/>
                  <w:sz w:val="22"/>
                  <w:szCs w:val="22"/>
                  <w:u w:val="single"/>
                </w:rPr>
              </w:rPrChange>
            </w:rPr>
            <w:delText xml:space="preserve">collaborate on the plan </w:delText>
          </w:r>
        </w:del>
      </w:ins>
      <w:ins w:id="1875" w:author="Renee Hobbs" w:date="2013-03-19T08:01:00Z">
        <w:del w:id="1876" w:author="Julie Coiro" w:date="2013-03-20T06:19:00Z">
          <w:r w:rsidRPr="005C1450">
            <w:rPr>
              <w:sz w:val="22"/>
              <w:szCs w:val="22"/>
              <w:rPrChange w:id="1877" w:author="Renee Hobbs" w:date="2013-03-19T08:36:00Z">
                <w:rPr>
                  <w:i/>
                  <w:color w:val="0000FF"/>
                  <w:sz w:val="22"/>
                  <w:szCs w:val="22"/>
                  <w:u w:val="single"/>
                </w:rPr>
              </w:rPrChange>
            </w:rPr>
            <w:delText xml:space="preserve">you’ll work </w:delText>
          </w:r>
        </w:del>
        <w:del w:id="1878" w:author="Julie Coiro" w:date="2013-05-20T08:39:00Z">
          <w:r w:rsidRPr="005C1450">
            <w:rPr>
              <w:sz w:val="22"/>
              <w:szCs w:val="22"/>
              <w:rPrChange w:id="1879" w:author="Renee Hobbs" w:date="2013-03-19T08:36:00Z">
                <w:rPr>
                  <w:i/>
                  <w:color w:val="0000FF"/>
                  <w:sz w:val="22"/>
                  <w:szCs w:val="22"/>
                  <w:u w:val="single"/>
                </w:rPr>
              </w:rPrChange>
            </w:rPr>
            <w:delText>collaboratively</w:delText>
          </w:r>
        </w:del>
        <w:del w:id="1880" w:author="Julie Coiro" w:date="2013-03-20T06:19:00Z">
          <w:r w:rsidRPr="005C1450">
            <w:rPr>
              <w:sz w:val="22"/>
              <w:szCs w:val="22"/>
              <w:rPrChange w:id="1881" w:author="Renee Hobbs" w:date="2013-03-19T08:36:00Z">
                <w:rPr>
                  <w:i/>
                  <w:color w:val="0000FF"/>
                  <w:sz w:val="22"/>
                  <w:szCs w:val="22"/>
                  <w:u w:val="single"/>
                </w:rPr>
              </w:rPrChange>
            </w:rPr>
            <w:delText xml:space="preserve"> to</w:delText>
          </w:r>
        </w:del>
        <w:del w:id="1882" w:author="Julie Coiro" w:date="2013-05-20T08:39:00Z">
          <w:r w:rsidRPr="005C1450">
            <w:rPr>
              <w:sz w:val="22"/>
              <w:szCs w:val="22"/>
              <w:rPrChange w:id="1883" w:author="Renee Hobbs" w:date="2013-03-19T08:36:00Z">
                <w:rPr>
                  <w:i/>
                  <w:color w:val="0000FF"/>
                  <w:sz w:val="22"/>
                  <w:szCs w:val="22"/>
                  <w:u w:val="single"/>
                </w:rPr>
              </w:rPrChange>
            </w:rPr>
            <w:delText xml:space="preserve"> create an </w:delText>
          </w:r>
        </w:del>
      </w:ins>
      <w:ins w:id="1884" w:author="Renee Hobbs" w:date="2013-03-19T07:59:00Z">
        <w:del w:id="1885" w:author="Julie Coiro" w:date="2013-05-20T08:39:00Z">
          <w:r w:rsidRPr="005C1450">
            <w:rPr>
              <w:sz w:val="22"/>
              <w:szCs w:val="22"/>
              <w:rPrChange w:id="1886" w:author="Renee Hobbs" w:date="2013-03-19T08:36:00Z">
                <w:rPr>
                  <w:i/>
                  <w:color w:val="0000FF"/>
                  <w:sz w:val="22"/>
                  <w:szCs w:val="22"/>
                  <w:u w:val="single"/>
                </w:rPr>
              </w:rPrChange>
            </w:rPr>
            <w:delText xml:space="preserve">example of the type of project your students might create as part of your instructional plan. </w:delText>
          </w:r>
        </w:del>
      </w:ins>
      <w:ins w:id="1887" w:author="Renee Hobbs" w:date="2013-03-09T10:45:00Z">
        <w:del w:id="1888" w:author="Julie Coiro" w:date="2013-05-20T08:39:00Z">
          <w:r w:rsidRPr="005C1450">
            <w:rPr>
              <w:sz w:val="22"/>
              <w:szCs w:val="22"/>
              <w:rPrChange w:id="1889" w:author="Renee Hobbs" w:date="2013-03-19T08:36:00Z">
                <w:rPr>
                  <w:i/>
                  <w:color w:val="0000FF"/>
                  <w:sz w:val="22"/>
                  <w:szCs w:val="22"/>
                  <w:u w:val="single"/>
                </w:rPr>
              </w:rPrChange>
            </w:rPr>
            <w:delText xml:space="preserve"> </w:delText>
          </w:r>
        </w:del>
      </w:ins>
      <w:ins w:id="1890" w:author="Renee Hobbs" w:date="2013-03-19T08:05:00Z">
        <w:del w:id="1891" w:author="Julie Coiro" w:date="2013-05-20T08:39:00Z">
          <w:r w:rsidRPr="005C1450">
            <w:rPr>
              <w:sz w:val="22"/>
              <w:szCs w:val="22"/>
              <w:rPrChange w:id="1892" w:author="Renee Hobbs" w:date="2013-03-19T08:36:00Z">
                <w:rPr>
                  <w:i/>
                  <w:color w:val="0000FF"/>
                  <w:sz w:val="22"/>
                  <w:szCs w:val="22"/>
                  <w:u w:val="single"/>
                </w:rPr>
              </w:rPrChange>
            </w:rPr>
            <w:delText>Using the stages of project-based learning,</w:delText>
          </w:r>
        </w:del>
      </w:ins>
      <w:ins w:id="1893" w:author="Renee Hobbs" w:date="2013-03-19T08:06:00Z">
        <w:del w:id="1894" w:author="Julie Coiro" w:date="2013-05-20T08:39:00Z">
          <w:r w:rsidRPr="005C1450">
            <w:rPr>
              <w:sz w:val="22"/>
              <w:szCs w:val="22"/>
              <w:rPrChange w:id="1895" w:author="Renee Hobbs" w:date="2013-03-19T08:36:00Z">
                <w:rPr>
                  <w:i/>
                  <w:color w:val="0000FF"/>
                  <w:sz w:val="22"/>
                  <w:szCs w:val="22"/>
                  <w:u w:val="single"/>
                </w:rPr>
              </w:rPrChange>
            </w:rPr>
            <w:delText xml:space="preserve"> you’ll</w:delText>
          </w:r>
        </w:del>
      </w:ins>
      <w:ins w:id="1896" w:author="Renee Hobbs" w:date="2013-03-19T08:05:00Z">
        <w:del w:id="1897" w:author="Julie Coiro" w:date="2013-05-20T08:39:00Z">
          <w:r w:rsidRPr="005C1450">
            <w:rPr>
              <w:sz w:val="22"/>
              <w:szCs w:val="22"/>
              <w:rPrChange w:id="1898" w:author="Renee Hobbs" w:date="2013-03-19T08:36:00Z">
                <w:rPr>
                  <w:i/>
                  <w:color w:val="0000FF"/>
                  <w:sz w:val="22"/>
                  <w:szCs w:val="22"/>
                  <w:u w:val="single"/>
                </w:rPr>
              </w:rPrChange>
            </w:rPr>
            <w:delText xml:space="preserve"> </w:delText>
          </w:r>
        </w:del>
      </w:ins>
      <w:ins w:id="1899" w:author="Renee Hobbs" w:date="2013-03-19T08:06:00Z">
        <w:del w:id="1900" w:author="Julie Coiro" w:date="2013-05-20T08:39:00Z">
          <w:r w:rsidRPr="005C1450">
            <w:rPr>
              <w:sz w:val="22"/>
              <w:szCs w:val="22"/>
              <w:rPrChange w:id="1901" w:author="Renee Hobbs" w:date="2013-03-19T08:36:00Z">
                <w:rPr>
                  <w:i/>
                  <w:color w:val="0000FF"/>
                  <w:sz w:val="22"/>
                  <w:szCs w:val="22"/>
                  <w:u w:val="single"/>
                </w:rPr>
              </w:rPrChange>
            </w:rPr>
            <w:delText xml:space="preserve">identify a compelling question, </w:delText>
          </w:r>
        </w:del>
      </w:ins>
      <w:ins w:id="1902" w:author="Renee Hobbs" w:date="2013-03-19T08:05:00Z">
        <w:del w:id="1903" w:author="Julie Coiro" w:date="2013-05-20T08:39:00Z">
          <w:r w:rsidRPr="005C1450">
            <w:rPr>
              <w:sz w:val="22"/>
              <w:szCs w:val="22"/>
              <w:rPrChange w:id="1904" w:author="Renee Hobbs" w:date="2013-03-19T08:36:00Z">
                <w:rPr>
                  <w:i/>
                  <w:color w:val="0000FF"/>
                  <w:sz w:val="22"/>
                  <w:szCs w:val="22"/>
                  <w:u w:val="single"/>
                </w:rPr>
              </w:rPrChange>
            </w:rPr>
            <w:delText xml:space="preserve">gather </w:delText>
          </w:r>
        </w:del>
      </w:ins>
      <w:ins w:id="1905" w:author="Renee Hobbs" w:date="2013-03-19T08:06:00Z">
        <w:del w:id="1906" w:author="Julie Coiro" w:date="2013-05-20T08:39:00Z">
          <w:r w:rsidRPr="005C1450">
            <w:rPr>
              <w:sz w:val="22"/>
              <w:szCs w:val="22"/>
              <w:rPrChange w:id="1907" w:author="Renee Hobbs" w:date="2013-03-19T08:36:00Z">
                <w:rPr>
                  <w:i/>
                  <w:color w:val="0000FF"/>
                  <w:sz w:val="22"/>
                  <w:szCs w:val="22"/>
                  <w:u w:val="single"/>
                </w:rPr>
              </w:rPrChange>
            </w:rPr>
            <w:delText xml:space="preserve">and analyze </w:delText>
          </w:r>
        </w:del>
      </w:ins>
      <w:ins w:id="1908" w:author="Renee Hobbs" w:date="2013-03-19T08:05:00Z">
        <w:del w:id="1909" w:author="Julie Coiro" w:date="2013-05-20T08:39:00Z">
          <w:r w:rsidRPr="005C1450">
            <w:rPr>
              <w:sz w:val="22"/>
              <w:szCs w:val="22"/>
              <w:rPrChange w:id="1910" w:author="Renee Hobbs" w:date="2013-03-19T08:36:00Z">
                <w:rPr>
                  <w:i/>
                  <w:color w:val="0000FF"/>
                  <w:sz w:val="22"/>
                  <w:szCs w:val="22"/>
                  <w:u w:val="single"/>
                </w:rPr>
              </w:rPrChange>
            </w:rPr>
            <w:delText xml:space="preserve">information, </w:delText>
          </w:r>
        </w:del>
      </w:ins>
      <w:ins w:id="1911" w:author="Renee Hobbs" w:date="2013-03-19T08:06:00Z">
        <w:del w:id="1912" w:author="Julie Coiro" w:date="2013-05-20T08:39:00Z">
          <w:r w:rsidRPr="005C1450">
            <w:rPr>
              <w:sz w:val="22"/>
              <w:szCs w:val="22"/>
              <w:rPrChange w:id="1913" w:author="Renee Hobbs" w:date="2013-03-19T08:36:00Z">
                <w:rPr>
                  <w:i/>
                  <w:color w:val="0000FF"/>
                  <w:sz w:val="22"/>
                  <w:szCs w:val="22"/>
                  <w:u w:val="single"/>
                </w:rPr>
              </w:rPrChange>
            </w:rPr>
            <w:delText>develop a creative synthesi</w:delText>
          </w:r>
        </w:del>
        <w:del w:id="1914" w:author="Julie Coiro" w:date="2013-03-20T06:19:00Z">
          <w:r w:rsidRPr="005C1450">
            <w:rPr>
              <w:sz w:val="22"/>
              <w:szCs w:val="22"/>
              <w:rPrChange w:id="1915" w:author="Renee Hobbs" w:date="2013-03-19T08:36:00Z">
                <w:rPr>
                  <w:i/>
                  <w:color w:val="0000FF"/>
                  <w:sz w:val="22"/>
                  <w:szCs w:val="22"/>
                  <w:u w:val="single"/>
                </w:rPr>
              </w:rPrChange>
            </w:rPr>
            <w:delText>ze</w:delText>
          </w:r>
        </w:del>
        <w:del w:id="1916" w:author="Julie Coiro" w:date="2013-05-20T08:39:00Z">
          <w:r w:rsidRPr="005C1450">
            <w:rPr>
              <w:sz w:val="22"/>
              <w:szCs w:val="22"/>
              <w:rPrChange w:id="1917" w:author="Renee Hobbs" w:date="2013-03-19T08:36:00Z">
                <w:rPr>
                  <w:i/>
                  <w:color w:val="0000FF"/>
                  <w:sz w:val="22"/>
                  <w:szCs w:val="22"/>
                  <w:u w:val="single"/>
                </w:rPr>
              </w:rPrChange>
            </w:rPr>
            <w:delText xml:space="preserve">, reflect and receive feedback on </w:delText>
          </w:r>
        </w:del>
        <w:del w:id="1918" w:author="Julie Coiro" w:date="2013-03-20T06:20:00Z">
          <w:r w:rsidRPr="005C1450">
            <w:rPr>
              <w:sz w:val="22"/>
              <w:szCs w:val="22"/>
              <w:rPrChange w:id="1919" w:author="Renee Hobbs" w:date="2013-03-19T08:36:00Z">
                <w:rPr>
                  <w:i/>
                  <w:color w:val="0000FF"/>
                  <w:sz w:val="22"/>
                  <w:szCs w:val="22"/>
                  <w:u w:val="single"/>
                </w:rPr>
              </w:rPrChange>
            </w:rPr>
            <w:delText>their</w:delText>
          </w:r>
        </w:del>
        <w:del w:id="1920" w:author="Julie Coiro" w:date="2013-05-20T08:39:00Z">
          <w:r w:rsidRPr="005C1450">
            <w:rPr>
              <w:sz w:val="22"/>
              <w:szCs w:val="22"/>
              <w:rPrChange w:id="1921" w:author="Renee Hobbs" w:date="2013-03-19T08:36:00Z">
                <w:rPr>
                  <w:i/>
                  <w:color w:val="0000FF"/>
                  <w:sz w:val="22"/>
                  <w:szCs w:val="22"/>
                  <w:u w:val="single"/>
                </w:rPr>
              </w:rPrChange>
            </w:rPr>
            <w:delText xml:space="preserve"> work, and revise and publish the work. </w:delText>
          </w:r>
        </w:del>
      </w:ins>
      <w:ins w:id="1922" w:author="Renee Hobbs" w:date="2013-03-09T10:51:00Z">
        <w:del w:id="1923" w:author="Julie Coiro" w:date="2013-05-20T08:39:00Z">
          <w:r w:rsidRPr="005C1450">
            <w:rPr>
              <w:sz w:val="22"/>
              <w:szCs w:val="22"/>
              <w:rPrChange w:id="1924" w:author="Renee Hobbs" w:date="2013-03-19T08:36:00Z">
                <w:rPr>
                  <w:i/>
                  <w:color w:val="0000FF"/>
                  <w:sz w:val="22"/>
                  <w:szCs w:val="22"/>
                  <w:u w:val="single"/>
                </w:rPr>
              </w:rPrChange>
            </w:rPr>
            <w:delText xml:space="preserve">Decide what digital texts, tools and technologies are most appropriate for your work. </w:delText>
          </w:r>
        </w:del>
      </w:ins>
      <w:ins w:id="1925" w:author="Renee Hobbs" w:date="2013-03-09T10:45:00Z">
        <w:del w:id="1926" w:author="Julie Coiro" w:date="2013-05-20T08:39:00Z">
          <w:r w:rsidRPr="005C1450">
            <w:rPr>
              <w:sz w:val="22"/>
              <w:szCs w:val="22"/>
              <w:rPrChange w:id="1927" w:author="Renee Hobbs" w:date="2013-03-19T08:36:00Z">
                <w:rPr>
                  <w:i/>
                  <w:color w:val="0000FF"/>
                  <w:sz w:val="22"/>
                  <w:szCs w:val="22"/>
                  <w:u w:val="single"/>
                </w:rPr>
              </w:rPrChange>
            </w:rPr>
            <w:delText xml:space="preserve">Focus your project idea so that you can complete it within the tight time frame of the institute. Consider how you will </w:delText>
          </w:r>
        </w:del>
        <w:del w:id="1928" w:author="Julie Coiro" w:date="2013-03-20T06:20:00Z">
          <w:r w:rsidRPr="005C1450">
            <w:rPr>
              <w:sz w:val="22"/>
              <w:szCs w:val="22"/>
              <w:rPrChange w:id="1929" w:author="Renee Hobbs" w:date="2013-03-19T08:36:00Z">
                <w:rPr>
                  <w:i/>
                  <w:color w:val="0000FF"/>
                  <w:sz w:val="22"/>
                  <w:szCs w:val="22"/>
                  <w:u w:val="single"/>
                </w:rPr>
              </w:rPrChange>
            </w:rPr>
            <w:delText>be distributing</w:delText>
          </w:r>
        </w:del>
        <w:del w:id="1930" w:author="Julie Coiro" w:date="2013-05-20T08:39:00Z">
          <w:r w:rsidRPr="005C1450">
            <w:rPr>
              <w:sz w:val="22"/>
              <w:szCs w:val="22"/>
              <w:rPrChange w:id="1931" w:author="Renee Hobbs" w:date="2013-03-19T08:36:00Z">
                <w:rPr>
                  <w:i/>
                  <w:color w:val="0000FF"/>
                  <w:sz w:val="22"/>
                  <w:szCs w:val="22"/>
                  <w:u w:val="single"/>
                </w:rPr>
              </w:rPrChange>
            </w:rPr>
            <w:delText xml:space="preserve"> or shar</w:delText>
          </w:r>
        </w:del>
        <w:del w:id="1932" w:author="Julie Coiro" w:date="2013-03-20T06:20:00Z">
          <w:r w:rsidRPr="005C1450">
            <w:rPr>
              <w:sz w:val="22"/>
              <w:szCs w:val="22"/>
              <w:rPrChange w:id="1933" w:author="Renee Hobbs" w:date="2013-03-19T08:36:00Z">
                <w:rPr>
                  <w:i/>
                  <w:color w:val="0000FF"/>
                  <w:sz w:val="22"/>
                  <w:szCs w:val="22"/>
                  <w:u w:val="single"/>
                </w:rPr>
              </w:rPrChange>
            </w:rPr>
            <w:delText>ing</w:delText>
          </w:r>
        </w:del>
        <w:del w:id="1934" w:author="Julie Coiro" w:date="2013-05-20T08:39:00Z">
          <w:r w:rsidRPr="005C1450">
            <w:rPr>
              <w:sz w:val="22"/>
              <w:szCs w:val="22"/>
              <w:rPrChange w:id="1935" w:author="Renee Hobbs" w:date="2013-03-19T08:36:00Z">
                <w:rPr>
                  <w:i/>
                  <w:color w:val="0000FF"/>
                  <w:sz w:val="22"/>
                  <w:szCs w:val="22"/>
                  <w:u w:val="single"/>
                </w:rPr>
              </w:rPrChange>
            </w:rPr>
            <w:delText xml:space="preserve"> your message to the target audience and develop a written pre-production plan. </w:delText>
          </w:r>
        </w:del>
      </w:ins>
      <w:ins w:id="1936" w:author="Renee Hobbs" w:date="2013-03-09T10:52:00Z">
        <w:del w:id="1937" w:author="Julie Coiro" w:date="2013-05-20T08:39:00Z">
          <w:r w:rsidRPr="005C1450">
            <w:rPr>
              <w:sz w:val="22"/>
              <w:szCs w:val="22"/>
              <w:rPrChange w:id="1938" w:author="Renee Hobbs" w:date="2013-03-19T08:36:00Z">
                <w:rPr>
                  <w:i/>
                  <w:color w:val="0000FF"/>
                  <w:sz w:val="22"/>
                  <w:szCs w:val="22"/>
                  <w:u w:val="single"/>
                </w:rPr>
              </w:rPrChange>
            </w:rPr>
            <w:delText xml:space="preserve">After getting feedback from a workshop leader, </w:delText>
          </w:r>
        </w:del>
      </w:ins>
      <w:ins w:id="1939" w:author="Renee Hobbs" w:date="2013-03-09T10:45:00Z">
        <w:del w:id="1940" w:author="Julie Coiro" w:date="2013-05-20T08:39:00Z">
          <w:r w:rsidRPr="005C1450">
            <w:rPr>
              <w:sz w:val="22"/>
              <w:szCs w:val="22"/>
              <w:rPrChange w:id="1941" w:author="Renee Hobbs" w:date="2013-03-19T08:36:00Z">
                <w:rPr>
                  <w:i/>
                  <w:color w:val="0000FF"/>
                  <w:sz w:val="22"/>
                  <w:szCs w:val="22"/>
                  <w:u w:val="single"/>
                </w:rPr>
              </w:rPrChange>
            </w:rPr>
            <w:delText>spend time in the Design Studio</w:delText>
          </w:r>
        </w:del>
      </w:ins>
      <w:ins w:id="1942" w:author="Renee Hobbs" w:date="2013-03-19T08:07:00Z">
        <w:del w:id="1943" w:author="Julie Coiro" w:date="2013-03-20T06:21:00Z">
          <w:r w:rsidRPr="005C1450">
            <w:rPr>
              <w:sz w:val="22"/>
              <w:szCs w:val="22"/>
              <w:rPrChange w:id="1944" w:author="Renee Hobbs" w:date="2013-03-19T08:36:00Z">
                <w:rPr>
                  <w:i/>
                  <w:color w:val="0000FF"/>
                  <w:sz w:val="22"/>
                  <w:szCs w:val="22"/>
                  <w:u w:val="single"/>
                </w:rPr>
              </w:rPrChange>
            </w:rPr>
            <w:delText>,</w:delText>
          </w:r>
        </w:del>
      </w:ins>
      <w:ins w:id="1945" w:author="Renee Hobbs" w:date="2013-03-09T10:45:00Z">
        <w:del w:id="1946" w:author="Julie Coiro" w:date="2013-03-20T06:21:00Z">
          <w:r w:rsidRPr="005C1450">
            <w:rPr>
              <w:sz w:val="22"/>
              <w:szCs w:val="22"/>
              <w:rPrChange w:id="1947" w:author="Renee Hobbs" w:date="2013-03-19T08:36:00Z">
                <w:rPr>
                  <w:i/>
                  <w:color w:val="0000FF"/>
                  <w:sz w:val="22"/>
                  <w:szCs w:val="22"/>
                  <w:u w:val="single"/>
                </w:rPr>
              </w:rPrChange>
            </w:rPr>
            <w:delText xml:space="preserve"> </w:delText>
          </w:r>
        </w:del>
      </w:ins>
      <w:ins w:id="1948" w:author="Renee Hobbs" w:date="2013-03-19T08:21:00Z">
        <w:del w:id="1949" w:author="Julie Coiro" w:date="2013-05-20T08:39:00Z">
          <w:r w:rsidRPr="005C1450">
            <w:rPr>
              <w:sz w:val="22"/>
              <w:szCs w:val="22"/>
              <w:rPrChange w:id="1950" w:author="Renee Hobbs" w:date="2013-03-19T08:36:00Z">
                <w:rPr>
                  <w:i/>
                  <w:color w:val="0000FF"/>
                  <w:sz w:val="22"/>
                  <w:szCs w:val="22"/>
                  <w:u w:val="single"/>
                </w:rPr>
              </w:rPrChange>
            </w:rPr>
            <w:delText xml:space="preserve">compose your project by </w:delText>
          </w:r>
        </w:del>
      </w:ins>
      <w:ins w:id="1951" w:author="Renee Hobbs" w:date="2013-03-09T10:45:00Z">
        <w:del w:id="1952" w:author="Julie Coiro" w:date="2013-05-20T08:39:00Z">
          <w:r w:rsidRPr="005C1450">
            <w:rPr>
              <w:sz w:val="22"/>
              <w:szCs w:val="22"/>
              <w:rPrChange w:id="1953" w:author="Renee Hobbs" w:date="2013-03-19T08:36:00Z">
                <w:rPr>
                  <w:i/>
                  <w:color w:val="0000FF"/>
                  <w:sz w:val="22"/>
                  <w:szCs w:val="22"/>
                  <w:u w:val="single"/>
                </w:rPr>
              </w:rPrChange>
            </w:rPr>
            <w:delText xml:space="preserve">working collaboratively </w:delText>
          </w:r>
        </w:del>
      </w:ins>
      <w:ins w:id="1954" w:author="Renee Hobbs" w:date="2013-03-09T10:52:00Z">
        <w:del w:id="1955" w:author="Julie Coiro" w:date="2013-05-20T08:39:00Z">
          <w:r w:rsidRPr="005C1450">
            <w:rPr>
              <w:sz w:val="22"/>
              <w:szCs w:val="22"/>
              <w:rPrChange w:id="1956" w:author="Renee Hobbs" w:date="2013-03-19T08:36:00Z">
                <w:rPr>
                  <w:i/>
                  <w:color w:val="0000FF"/>
                  <w:sz w:val="22"/>
                  <w:szCs w:val="22"/>
                  <w:u w:val="single"/>
                </w:rPr>
              </w:rPrChange>
            </w:rPr>
            <w:delText>with a partner</w:delText>
          </w:r>
        </w:del>
      </w:ins>
      <w:ins w:id="1957" w:author="Renee Hobbs" w:date="2013-03-09T10:45:00Z">
        <w:del w:id="1958" w:author="Julie Coiro" w:date="2013-05-20T08:39:00Z">
          <w:r w:rsidRPr="005C1450">
            <w:rPr>
              <w:sz w:val="22"/>
              <w:szCs w:val="22"/>
              <w:rPrChange w:id="1959" w:author="Renee Hobbs" w:date="2013-03-19T08:36:00Z">
                <w:rPr>
                  <w:i/>
                  <w:color w:val="0000FF"/>
                  <w:sz w:val="22"/>
                  <w:szCs w:val="22"/>
                  <w:u w:val="single"/>
                </w:rPr>
              </w:rPrChange>
            </w:rPr>
            <w:delText xml:space="preserve">. </w:delText>
          </w:r>
        </w:del>
      </w:ins>
    </w:p>
    <w:p w:rsidR="00000000" w:rsidRDefault="008529D4">
      <w:pPr>
        <w:rPr>
          <w:ins w:id="1960" w:author="Renee Hobbs" w:date="2013-03-19T08:07:00Z"/>
          <w:del w:id="1961" w:author="Julie Coiro" w:date="2013-05-20T08:39:00Z"/>
          <w:b/>
          <w:sz w:val="22"/>
          <w:szCs w:val="22"/>
        </w:rPr>
        <w:pPrChange w:id="1962" w:author="Julie Coiro" w:date="2013-05-20T08:39:00Z">
          <w:pPr>
            <w:jc w:val="center"/>
          </w:pPr>
        </w:pPrChange>
      </w:pPr>
    </w:p>
    <w:p w:rsidR="00000000" w:rsidRDefault="005C1450">
      <w:pPr>
        <w:rPr>
          <w:ins w:id="1963" w:author="Renee Hobbs" w:date="2013-03-19T08:15:00Z"/>
          <w:del w:id="1964" w:author="Julie Coiro" w:date="2013-05-20T08:39:00Z"/>
          <w:sz w:val="22"/>
          <w:szCs w:val="22"/>
          <w:rPrChange w:id="1965" w:author="Renee Hobbs" w:date="2013-03-19T08:36:00Z">
            <w:rPr>
              <w:ins w:id="1966" w:author="Renee Hobbs" w:date="2013-03-19T08:15:00Z"/>
              <w:del w:id="1967" w:author="Julie Coiro" w:date="2013-05-20T08:39:00Z"/>
            </w:rPr>
          </w:rPrChange>
        </w:rPr>
        <w:pPrChange w:id="1968" w:author="Julie Coiro" w:date="2013-05-20T08:39:00Z">
          <w:pPr>
            <w:jc w:val="center"/>
          </w:pPr>
        </w:pPrChange>
      </w:pPr>
      <w:ins w:id="1969" w:author="Renee Hobbs" w:date="2013-03-19T08:07:00Z">
        <w:del w:id="1970" w:author="Julie Coiro" w:date="2013-05-20T08:39:00Z">
          <w:r w:rsidRPr="005C1450">
            <w:rPr>
              <w:b/>
              <w:sz w:val="22"/>
              <w:szCs w:val="22"/>
              <w:rPrChange w:id="1971" w:author="Renee Hobbs" w:date="2013-03-19T08:36:00Z">
                <w:rPr>
                  <w:b/>
                  <w:i/>
                  <w:color w:val="0000FF"/>
                  <w:u w:val="single"/>
                </w:rPr>
              </w:rPrChange>
            </w:rPr>
            <w:delText>Write a</w:delText>
          </w:r>
        </w:del>
      </w:ins>
      <w:ins w:id="1972" w:author="Renee Hobbs" w:date="2013-03-19T08:15:00Z">
        <w:del w:id="1973" w:author="Julie Coiro" w:date="2013-05-20T08:39:00Z">
          <w:r w:rsidRPr="005C1450">
            <w:rPr>
              <w:b/>
              <w:sz w:val="22"/>
              <w:szCs w:val="22"/>
              <w:rPrChange w:id="1974" w:author="Renee Hobbs" w:date="2013-03-19T08:36:00Z">
                <w:rPr>
                  <w:b/>
                  <w:i/>
                  <w:color w:val="0000FF"/>
                  <w:sz w:val="22"/>
                  <w:szCs w:val="22"/>
                  <w:u w:val="single"/>
                </w:rPr>
              </w:rPrChange>
            </w:rPr>
            <w:delText>n Instructional</w:delText>
          </w:r>
        </w:del>
      </w:ins>
      <w:ins w:id="1975" w:author="Renee Hobbs" w:date="2013-03-19T08:07:00Z">
        <w:del w:id="1976" w:author="Julie Coiro" w:date="2013-05-20T08:39:00Z">
          <w:r w:rsidRPr="005C1450">
            <w:rPr>
              <w:b/>
              <w:sz w:val="22"/>
              <w:szCs w:val="22"/>
              <w:rPrChange w:id="1977" w:author="Renee Hobbs" w:date="2013-03-19T08:36:00Z">
                <w:rPr>
                  <w:b/>
                  <w:i/>
                  <w:color w:val="0000FF"/>
                  <w:u w:val="single"/>
                </w:rPr>
              </w:rPrChange>
            </w:rPr>
            <w:delText xml:space="preserve"> Plan. </w:delText>
          </w:r>
        </w:del>
      </w:ins>
      <w:ins w:id="1978" w:author="Renee Hobbs" w:date="2013-03-19T08:14:00Z">
        <w:del w:id="1979" w:author="Julie Coiro" w:date="2013-05-20T08:39:00Z">
          <w:r w:rsidRPr="005C1450">
            <w:rPr>
              <w:sz w:val="22"/>
              <w:szCs w:val="22"/>
              <w:rPrChange w:id="1980" w:author="Renee Hobbs" w:date="2013-03-19T08:36:00Z">
                <w:rPr>
                  <w:b/>
                  <w:i/>
                  <w:color w:val="0000FF"/>
                  <w:sz w:val="22"/>
                  <w:szCs w:val="22"/>
                  <w:u w:val="single"/>
                </w:rPr>
              </w:rPrChange>
            </w:rPr>
            <w:delText>Your plan should describe the context of your learning environment, the learning objectives for your unit/lesson, the materials and resources to be used, the timetable</w:delText>
          </w:r>
        </w:del>
      </w:ins>
      <w:ins w:id="1981" w:author="Renee Hobbs" w:date="2013-03-19T08:15:00Z">
        <w:del w:id="1982" w:author="Julie Coiro" w:date="2013-05-20T08:39:00Z">
          <w:r w:rsidRPr="005C1450">
            <w:rPr>
              <w:sz w:val="22"/>
              <w:szCs w:val="22"/>
              <w:rPrChange w:id="1983" w:author="Renee Hobbs" w:date="2013-03-19T08:36:00Z">
                <w:rPr>
                  <w:i/>
                  <w:color w:val="0000FF"/>
                  <w:u w:val="single"/>
                </w:rPr>
              </w:rPrChange>
            </w:rPr>
            <w:delText xml:space="preserve">, the role of the media/technology project in the overall unit/lesson and your assessment plan. </w:delText>
          </w:r>
        </w:del>
      </w:ins>
      <w:ins w:id="1984" w:author="Renee Hobbs" w:date="2013-03-19T08:18:00Z">
        <w:del w:id="1985" w:author="Julie Coiro" w:date="2013-05-20T08:39:00Z">
          <w:r w:rsidRPr="005C1450">
            <w:rPr>
              <w:sz w:val="22"/>
              <w:szCs w:val="22"/>
              <w:rPrChange w:id="1986" w:author="Renee Hobbs" w:date="2013-03-19T08:36:00Z">
                <w:rPr>
                  <w:i/>
                  <w:color w:val="0000FF"/>
                  <w:sz w:val="22"/>
                  <w:szCs w:val="22"/>
                  <w:u w:val="single"/>
                </w:rPr>
              </w:rPrChange>
            </w:rPr>
            <w:delText xml:space="preserve"> Post this plan to your wiki page. DUE: Day </w:delText>
          </w:r>
        </w:del>
        <w:del w:id="1987" w:author="Julie Coiro" w:date="2013-05-20T08:20:00Z">
          <w:r w:rsidRPr="005C1450">
            <w:rPr>
              <w:sz w:val="22"/>
              <w:szCs w:val="22"/>
              <w:rPrChange w:id="1988" w:author="Renee Hobbs" w:date="2013-03-19T08:36:00Z">
                <w:rPr>
                  <w:i/>
                  <w:color w:val="0000FF"/>
                  <w:sz w:val="22"/>
                  <w:szCs w:val="22"/>
                  <w:u w:val="single"/>
                </w:rPr>
              </w:rPrChange>
            </w:rPr>
            <w:delText>2</w:delText>
          </w:r>
        </w:del>
        <w:del w:id="1989" w:author="Julie Coiro" w:date="2013-05-20T08:39:00Z">
          <w:r w:rsidRPr="005C1450">
            <w:rPr>
              <w:sz w:val="22"/>
              <w:szCs w:val="22"/>
              <w:rPrChange w:id="1990" w:author="Renee Hobbs" w:date="2013-03-19T08:36:00Z">
                <w:rPr>
                  <w:i/>
                  <w:color w:val="0000FF"/>
                  <w:sz w:val="22"/>
                  <w:szCs w:val="22"/>
                  <w:u w:val="single"/>
                </w:rPr>
              </w:rPrChange>
            </w:rPr>
            <w:delText>.</w:delText>
          </w:r>
        </w:del>
      </w:ins>
    </w:p>
    <w:p w:rsidR="00000000" w:rsidRDefault="008529D4">
      <w:pPr>
        <w:rPr>
          <w:ins w:id="1991" w:author="Renee Hobbs" w:date="2013-03-19T08:35:00Z"/>
          <w:del w:id="1992" w:author="Julie Coiro" w:date="2013-05-20T08:39:00Z"/>
          <w:b/>
          <w:sz w:val="22"/>
          <w:szCs w:val="22"/>
        </w:rPr>
        <w:pPrChange w:id="1993" w:author="Julie Coiro" w:date="2013-05-20T08:39:00Z">
          <w:pPr>
            <w:jc w:val="center"/>
          </w:pPr>
        </w:pPrChange>
      </w:pPr>
    </w:p>
    <w:p w:rsidR="00000000" w:rsidRDefault="005C1450">
      <w:pPr>
        <w:rPr>
          <w:ins w:id="1994" w:author="Renee Hobbs" w:date="2013-03-19T08:34:00Z"/>
          <w:del w:id="1995" w:author="Julie Coiro" w:date="2013-05-20T08:39:00Z"/>
          <w:b/>
          <w:sz w:val="22"/>
          <w:szCs w:val="22"/>
          <w:rPrChange w:id="1996" w:author="Renee Hobbs" w:date="2013-03-19T08:36:00Z">
            <w:rPr>
              <w:ins w:id="1997" w:author="Renee Hobbs" w:date="2013-03-19T08:34:00Z"/>
              <w:del w:id="1998" w:author="Julie Coiro" w:date="2013-05-20T08:39:00Z"/>
              <w:sz w:val="22"/>
              <w:szCs w:val="22"/>
            </w:rPr>
          </w:rPrChange>
        </w:rPr>
        <w:pPrChange w:id="1999" w:author="Julie Coiro" w:date="2013-05-20T08:39:00Z">
          <w:pPr>
            <w:jc w:val="center"/>
          </w:pPr>
        </w:pPrChange>
      </w:pPr>
      <w:ins w:id="2000" w:author="Renee Hobbs" w:date="2013-03-19T08:15:00Z">
        <w:del w:id="2001" w:author="Julie Coiro" w:date="2013-05-20T08:39:00Z">
          <w:r w:rsidRPr="005C1450">
            <w:rPr>
              <w:b/>
              <w:sz w:val="22"/>
              <w:szCs w:val="22"/>
              <w:rPrChange w:id="2002" w:author="Renee Hobbs" w:date="2013-03-19T08:36:00Z">
                <w:rPr>
                  <w:b/>
                  <w:i/>
                  <w:color w:val="0000FF"/>
                  <w:sz w:val="22"/>
                  <w:szCs w:val="22"/>
                  <w:u w:val="single"/>
                </w:rPr>
              </w:rPrChange>
            </w:rPr>
            <w:delText xml:space="preserve">Write a </w:delText>
          </w:r>
        </w:del>
      </w:ins>
      <w:ins w:id="2003" w:author="Renee Hobbs" w:date="2013-03-19T08:20:00Z">
        <w:del w:id="2004" w:author="Julie Coiro" w:date="2013-05-20T08:39:00Z">
          <w:r w:rsidRPr="005C1450">
            <w:rPr>
              <w:b/>
              <w:sz w:val="22"/>
              <w:szCs w:val="22"/>
              <w:rPrChange w:id="2005" w:author="Renee Hobbs" w:date="2013-03-19T08:36:00Z">
                <w:rPr>
                  <w:b/>
                  <w:i/>
                  <w:color w:val="0000FF"/>
                  <w:sz w:val="22"/>
                  <w:szCs w:val="22"/>
                  <w:u w:val="single"/>
                </w:rPr>
              </w:rPrChange>
            </w:rPr>
            <w:delText>Pre-</w:delText>
          </w:r>
        </w:del>
      </w:ins>
      <w:ins w:id="2006" w:author="Renee Hobbs" w:date="2013-03-19T08:15:00Z">
        <w:del w:id="2007" w:author="Julie Coiro" w:date="2013-05-20T08:39:00Z">
          <w:r w:rsidRPr="005C1450">
            <w:rPr>
              <w:b/>
              <w:sz w:val="22"/>
              <w:szCs w:val="22"/>
              <w:rPrChange w:id="2008" w:author="Renee Hobbs" w:date="2013-03-19T08:36:00Z">
                <w:rPr>
                  <w:b/>
                  <w:i/>
                  <w:color w:val="0000FF"/>
                  <w:sz w:val="22"/>
                  <w:szCs w:val="22"/>
                  <w:u w:val="single"/>
                </w:rPr>
              </w:rPrChange>
            </w:rPr>
            <w:delText xml:space="preserve">Production Plan. </w:delText>
          </w:r>
        </w:del>
      </w:ins>
      <w:ins w:id="2009" w:author="Renee Hobbs" w:date="2013-03-19T08:16:00Z">
        <w:del w:id="2010" w:author="Julie Coiro" w:date="2013-05-20T08:39:00Z">
          <w:r w:rsidRPr="005C1450">
            <w:rPr>
              <w:sz w:val="22"/>
              <w:szCs w:val="22"/>
              <w:rPrChange w:id="2011" w:author="Renee Hobbs" w:date="2013-03-19T08:36:00Z">
                <w:rPr>
                  <w:i/>
                  <w:color w:val="0000FF"/>
                  <w:sz w:val="22"/>
                  <w:szCs w:val="22"/>
                  <w:u w:val="single"/>
                </w:rPr>
              </w:rPrChange>
            </w:rPr>
            <w:delText xml:space="preserve">The production plan identifies the genre or type of message you will create and briefly describes the key message content. You </w:delText>
          </w:r>
        </w:del>
      </w:ins>
      <w:ins w:id="2012" w:author="Renee Hobbs" w:date="2013-03-19T08:17:00Z">
        <w:del w:id="2013" w:author="Julie Coiro" w:date="2013-05-20T08:39:00Z">
          <w:r w:rsidRPr="005C1450">
            <w:rPr>
              <w:sz w:val="22"/>
              <w:szCs w:val="22"/>
              <w:rPrChange w:id="2014" w:author="Renee Hobbs" w:date="2013-03-19T08:36:00Z">
                <w:rPr>
                  <w:i/>
                  <w:color w:val="0000FF"/>
                  <w:sz w:val="22"/>
                  <w:szCs w:val="22"/>
                  <w:u w:val="single"/>
                </w:rPr>
              </w:rPrChange>
            </w:rPr>
            <w:delText xml:space="preserve">also </w:delText>
          </w:r>
        </w:del>
      </w:ins>
      <w:ins w:id="2015" w:author="Renee Hobbs" w:date="2013-03-19T08:16:00Z">
        <w:del w:id="2016" w:author="Julie Coiro" w:date="2013-05-20T08:39:00Z">
          <w:r w:rsidRPr="005C1450">
            <w:rPr>
              <w:sz w:val="22"/>
              <w:szCs w:val="22"/>
              <w:rPrChange w:id="2017" w:author="Renee Hobbs" w:date="2013-03-19T08:36:00Z">
                <w:rPr>
                  <w:i/>
                  <w:color w:val="0000FF"/>
                  <w:sz w:val="22"/>
                  <w:szCs w:val="22"/>
                  <w:u w:val="single"/>
                </w:rPr>
              </w:rPrChange>
            </w:rPr>
            <w:delText xml:space="preserve">describe the specific target audience and purpose of the message (informative, entertaining, persuasive). </w:delText>
          </w:r>
        </w:del>
      </w:ins>
      <w:ins w:id="2018" w:author="Renee Hobbs" w:date="2013-03-19T08:17:00Z">
        <w:del w:id="2019" w:author="Julie Coiro" w:date="2013-05-20T08:39:00Z">
          <w:r w:rsidRPr="005C1450">
            <w:rPr>
              <w:sz w:val="22"/>
              <w:szCs w:val="22"/>
              <w:rPrChange w:id="2020" w:author="Renee Hobbs" w:date="2013-03-19T08:36:00Z">
                <w:rPr>
                  <w:i/>
                  <w:color w:val="0000FF"/>
                  <w:sz w:val="22"/>
                  <w:szCs w:val="22"/>
                  <w:u w:val="single"/>
                </w:rPr>
              </w:rPrChange>
            </w:rPr>
            <w:delText xml:space="preserve">What techniques will be used to attract and hold audience attention? What values will be communicated through image, language and sound? </w:delText>
          </w:r>
        </w:del>
      </w:ins>
      <w:ins w:id="2021" w:author="Renee Hobbs" w:date="2013-03-19T08:26:00Z">
        <w:del w:id="2022" w:author="Julie Coiro" w:date="2013-05-20T08:39:00Z">
          <w:r w:rsidRPr="005C1450">
            <w:rPr>
              <w:sz w:val="22"/>
              <w:szCs w:val="22"/>
              <w:rPrChange w:id="2023" w:author="Renee Hobbs" w:date="2013-03-19T08:36:00Z">
                <w:rPr>
                  <w:i/>
                  <w:color w:val="0000FF"/>
                  <w:sz w:val="22"/>
                  <w:szCs w:val="22"/>
                  <w:u w:val="single"/>
                </w:rPr>
              </w:rPrChange>
            </w:rPr>
            <w:delText xml:space="preserve">Create a document that helps the reader visualize the project before you create it. </w:delText>
          </w:r>
        </w:del>
      </w:ins>
      <w:ins w:id="2024" w:author="Renee Hobbs" w:date="2013-03-19T08:18:00Z">
        <w:del w:id="2025" w:author="Julie Coiro" w:date="2013-05-20T08:39:00Z">
          <w:r w:rsidRPr="005C1450">
            <w:rPr>
              <w:sz w:val="22"/>
              <w:szCs w:val="22"/>
              <w:rPrChange w:id="2026" w:author="Renee Hobbs" w:date="2013-03-19T08:36:00Z">
                <w:rPr>
                  <w:i/>
                  <w:color w:val="0000FF"/>
                  <w:sz w:val="22"/>
                  <w:szCs w:val="22"/>
                  <w:u w:val="single"/>
                </w:rPr>
              </w:rPrChange>
            </w:rPr>
            <w:delText xml:space="preserve">Post this plan to your wiki page. DUE: Day </w:delText>
          </w:r>
        </w:del>
        <w:del w:id="2027" w:author="Julie Coiro" w:date="2013-05-20T08:21:00Z">
          <w:r w:rsidRPr="005C1450">
            <w:rPr>
              <w:sz w:val="22"/>
              <w:szCs w:val="22"/>
              <w:rPrChange w:id="2028" w:author="Renee Hobbs" w:date="2013-03-19T08:36:00Z">
                <w:rPr>
                  <w:i/>
                  <w:color w:val="0000FF"/>
                  <w:sz w:val="22"/>
                  <w:szCs w:val="22"/>
                  <w:u w:val="single"/>
                </w:rPr>
              </w:rPrChange>
            </w:rPr>
            <w:delText>3</w:delText>
          </w:r>
        </w:del>
        <w:del w:id="2029" w:author="Julie Coiro" w:date="2013-05-20T08:39:00Z">
          <w:r w:rsidRPr="005C1450">
            <w:rPr>
              <w:sz w:val="22"/>
              <w:szCs w:val="22"/>
              <w:rPrChange w:id="2030" w:author="Renee Hobbs" w:date="2013-03-19T08:36:00Z">
                <w:rPr>
                  <w:i/>
                  <w:color w:val="0000FF"/>
                  <w:sz w:val="22"/>
                  <w:szCs w:val="22"/>
                  <w:u w:val="single"/>
                </w:rPr>
              </w:rPrChange>
            </w:rPr>
            <w:delText>.</w:delText>
          </w:r>
        </w:del>
      </w:ins>
    </w:p>
    <w:p w:rsidR="00000000" w:rsidRDefault="008529D4">
      <w:pPr>
        <w:rPr>
          <w:ins w:id="2031" w:author="Renee Hobbs" w:date="2013-03-19T08:35:00Z"/>
          <w:del w:id="2032" w:author="Julie Coiro" w:date="2013-05-20T08:39:00Z"/>
          <w:b/>
          <w:sz w:val="22"/>
          <w:szCs w:val="22"/>
          <w:rPrChange w:id="2033" w:author="Renee Hobbs" w:date="2013-03-19T08:36:00Z">
            <w:rPr>
              <w:ins w:id="2034" w:author="Renee Hobbs" w:date="2013-03-19T08:35:00Z"/>
              <w:del w:id="2035" w:author="Julie Coiro" w:date="2013-05-20T08:39:00Z"/>
            </w:rPr>
          </w:rPrChange>
        </w:rPr>
        <w:pPrChange w:id="2036" w:author="Julie Coiro" w:date="2013-05-20T08:39:00Z">
          <w:pPr>
            <w:jc w:val="center"/>
          </w:pPr>
        </w:pPrChange>
      </w:pPr>
    </w:p>
    <w:p w:rsidR="00000000" w:rsidRDefault="005C1450">
      <w:pPr>
        <w:rPr>
          <w:del w:id="2037" w:author="Julie Coiro" w:date="2013-05-20T08:39:00Z"/>
          <w:sz w:val="22"/>
          <w:szCs w:val="22"/>
        </w:rPr>
        <w:pPrChange w:id="2038" w:author="Julie Coiro" w:date="2013-05-20T08:39:00Z">
          <w:pPr>
            <w:jc w:val="center"/>
          </w:pPr>
        </w:pPrChange>
      </w:pPr>
      <w:ins w:id="2039" w:author="Renee Hobbs" w:date="2013-03-19T08:19:00Z">
        <w:del w:id="2040" w:author="Julie Coiro" w:date="2013-05-20T08:39:00Z">
          <w:r w:rsidRPr="005C1450">
            <w:rPr>
              <w:b/>
              <w:sz w:val="22"/>
              <w:szCs w:val="22"/>
              <w:rPrChange w:id="2041" w:author="Julie Coiro" w:date="2013-03-20T06:22:00Z">
                <w:rPr>
                  <w:b/>
                  <w:i/>
                  <w:color w:val="0000FF"/>
                  <w:sz w:val="22"/>
                  <w:szCs w:val="22"/>
                  <w:u w:val="single"/>
                </w:rPr>
              </w:rPrChange>
            </w:rPr>
            <w:delText xml:space="preserve">Compose your Project. </w:delText>
          </w:r>
        </w:del>
      </w:ins>
      <w:ins w:id="2042" w:author="Renee Hobbs" w:date="2013-03-19T08:21:00Z">
        <w:del w:id="2043" w:author="Julie Coiro" w:date="2013-05-20T08:39:00Z">
          <w:r w:rsidRPr="005C1450">
            <w:rPr>
              <w:sz w:val="22"/>
              <w:szCs w:val="22"/>
              <w:rPrChange w:id="2044" w:author="Julie Coiro" w:date="2013-03-20T06:22:00Z">
                <w:rPr>
                  <w:i/>
                  <w:color w:val="0000FF"/>
                  <w:sz w:val="22"/>
                  <w:szCs w:val="22"/>
                  <w:u w:val="single"/>
                </w:rPr>
              </w:rPrChange>
            </w:rPr>
            <w:delText xml:space="preserve">Produce your project using whatever </w:delText>
          </w:r>
        </w:del>
      </w:ins>
      <w:ins w:id="2045" w:author="Renee Hobbs" w:date="2013-03-19T08:22:00Z">
        <w:del w:id="2046" w:author="Julie Coiro" w:date="2013-05-20T08:39:00Z">
          <w:r w:rsidRPr="005C1450">
            <w:rPr>
              <w:sz w:val="22"/>
              <w:szCs w:val="22"/>
              <w:rPrChange w:id="2047" w:author="Julie Coiro" w:date="2013-03-20T06:22:00Z">
                <w:rPr>
                  <w:i/>
                  <w:color w:val="0000FF"/>
                  <w:sz w:val="22"/>
                  <w:szCs w:val="22"/>
                  <w:u w:val="single"/>
                </w:rPr>
              </w:rPrChange>
            </w:rPr>
            <w:delText>media/</w:delText>
          </w:r>
        </w:del>
      </w:ins>
      <w:ins w:id="2048" w:author="Renee Hobbs" w:date="2013-03-19T08:21:00Z">
        <w:del w:id="2049" w:author="Julie Coiro" w:date="2013-05-20T08:39:00Z">
          <w:r w:rsidRPr="005C1450">
            <w:rPr>
              <w:sz w:val="22"/>
              <w:szCs w:val="22"/>
              <w:rPrChange w:id="2050" w:author="Julie Coiro" w:date="2013-03-20T06:22:00Z">
                <w:rPr>
                  <w:i/>
                  <w:color w:val="0000FF"/>
                  <w:sz w:val="22"/>
                  <w:szCs w:val="22"/>
                  <w:u w:val="single"/>
                </w:rPr>
              </w:rPrChange>
            </w:rPr>
            <w:delText>technology</w:delText>
          </w:r>
        </w:del>
      </w:ins>
      <w:ins w:id="2051" w:author="Renee Hobbs" w:date="2013-03-19T08:22:00Z">
        <w:del w:id="2052" w:author="Julie Coiro" w:date="2013-05-20T08:39:00Z">
          <w:r w:rsidRPr="005C1450">
            <w:rPr>
              <w:sz w:val="22"/>
              <w:szCs w:val="22"/>
              <w:rPrChange w:id="2053" w:author="Julie Coiro" w:date="2013-03-20T06:22:00Z">
                <w:rPr>
                  <w:i/>
                  <w:color w:val="0000FF"/>
                  <w:sz w:val="22"/>
                  <w:szCs w:val="22"/>
                  <w:u w:val="single"/>
                </w:rPr>
              </w:rPrChange>
            </w:rPr>
            <w:delText xml:space="preserve"> tools you need. Learn new skills “just-in-time” when you need to use them with support from project mentors. Receive warm and cool feedback on your draft and then publish to the course wiki.</w:delText>
          </w:r>
        </w:del>
      </w:ins>
      <w:ins w:id="2054" w:author="Renee Hobbs" w:date="2013-03-19T08:33:00Z">
        <w:del w:id="2055" w:author="Julie Coiro" w:date="2013-05-20T08:39:00Z">
          <w:r w:rsidRPr="005C1450">
            <w:rPr>
              <w:sz w:val="22"/>
              <w:szCs w:val="22"/>
              <w:rPrChange w:id="2056" w:author="Julie Coiro" w:date="2013-03-20T06:22:00Z">
                <w:rPr>
                  <w:i/>
                  <w:color w:val="0000FF"/>
                  <w:u w:val="single"/>
                </w:rPr>
              </w:rPrChange>
            </w:rPr>
            <w:delText xml:space="preserve"> </w:delText>
          </w:r>
        </w:del>
      </w:ins>
      <w:ins w:id="2057" w:author="Renee Hobbs" w:date="2013-03-19T08:34:00Z">
        <w:del w:id="2058" w:author="Julie Coiro" w:date="2013-05-20T08:39:00Z">
          <w:r w:rsidRPr="005C1450">
            <w:rPr>
              <w:sz w:val="22"/>
              <w:szCs w:val="22"/>
              <w:rPrChange w:id="2059" w:author="Julie Coiro" w:date="2013-03-20T06:22:00Z">
                <w:rPr>
                  <w:i/>
                  <w:color w:val="0000FF"/>
                  <w:u w:val="single"/>
                </w:rPr>
              </w:rPrChange>
            </w:rPr>
            <w:delText>Include a brief description of your specific contributions to the project in relation to the work of your partner</w:delText>
          </w:r>
        </w:del>
      </w:ins>
    </w:p>
    <w:p w:rsidR="00000000" w:rsidRDefault="008529D4">
      <w:pPr>
        <w:rPr>
          <w:ins w:id="2060" w:author="Renee Hobbs" w:date="2013-03-19T08:35:00Z"/>
          <w:del w:id="2061" w:author="Julie Coiro" w:date="2013-05-20T08:39:00Z"/>
          <w:sz w:val="22"/>
          <w:szCs w:val="22"/>
        </w:rPr>
        <w:pPrChange w:id="2062" w:author="Julie Coiro" w:date="2013-05-20T08:39:00Z">
          <w:pPr>
            <w:jc w:val="center"/>
          </w:pPr>
        </w:pPrChange>
      </w:pPr>
    </w:p>
    <w:p w:rsidR="00000000" w:rsidRDefault="008529D4">
      <w:pPr>
        <w:rPr>
          <w:ins w:id="2063" w:author="Renee Hobbs" w:date="2013-03-19T08:35:00Z"/>
          <w:del w:id="2064" w:author="Julie Coiro" w:date="2013-05-20T08:39:00Z"/>
          <w:sz w:val="22"/>
          <w:szCs w:val="22"/>
          <w:rPrChange w:id="2065" w:author="Julie Coiro" w:date="2013-03-20T06:22:00Z">
            <w:rPr>
              <w:ins w:id="2066" w:author="Renee Hobbs" w:date="2013-03-19T08:35:00Z"/>
              <w:del w:id="2067" w:author="Julie Coiro" w:date="2013-05-20T08:39:00Z"/>
            </w:rPr>
          </w:rPrChange>
        </w:rPr>
        <w:pPrChange w:id="2068" w:author="Julie Coiro" w:date="2013-05-20T08:39:00Z">
          <w:pPr>
            <w:jc w:val="center"/>
          </w:pPr>
        </w:pPrChange>
      </w:pPr>
    </w:p>
    <w:p w:rsidR="00C51133" w:rsidRPr="00C51133" w:rsidRDefault="005C1450">
      <w:pPr>
        <w:rPr>
          <w:del w:id="2069" w:author="Julie Coiro" w:date="2013-05-20T08:39:00Z"/>
          <w:sz w:val="22"/>
          <w:szCs w:val="22"/>
          <w:rPrChange w:id="2070" w:author="Renee Hobbs" w:date="2013-03-19T08:36:00Z">
            <w:rPr>
              <w:del w:id="2071" w:author="Julie Coiro" w:date="2013-05-20T08:39:00Z"/>
              <w:b/>
            </w:rPr>
          </w:rPrChange>
        </w:rPr>
      </w:pPr>
      <w:ins w:id="2072" w:author="Renee Hobbs" w:date="2013-03-19T08:32:00Z">
        <w:del w:id="2073" w:author="Julie Coiro" w:date="2013-05-20T08:39:00Z">
          <w:r w:rsidRPr="005C1450">
            <w:rPr>
              <w:b/>
              <w:sz w:val="22"/>
              <w:szCs w:val="22"/>
              <w:rPrChange w:id="2074" w:author="Julie Coiro" w:date="2013-03-20T06:22:00Z">
                <w:rPr>
                  <w:b/>
                  <w:i/>
                  <w:color w:val="0000FF"/>
                  <w:u w:val="single"/>
                </w:rPr>
              </w:rPrChange>
            </w:rPr>
            <w:delText xml:space="preserve">Post-Production </w:delText>
          </w:r>
        </w:del>
      </w:ins>
      <w:ins w:id="2075" w:author="Renee Hobbs" w:date="2013-03-19T08:27:00Z">
        <w:del w:id="2076" w:author="Julie Coiro" w:date="2013-05-20T08:39:00Z">
          <w:r w:rsidRPr="005C1450">
            <w:rPr>
              <w:b/>
              <w:sz w:val="22"/>
              <w:szCs w:val="22"/>
              <w:rPrChange w:id="2077" w:author="Julie Coiro" w:date="2013-03-20T06:22:00Z">
                <w:rPr>
                  <w:b/>
                  <w:i/>
                  <w:color w:val="0000FF"/>
                  <w:u w:val="single"/>
                </w:rPr>
              </w:rPrChange>
            </w:rPr>
            <w:delText>Refl</w:delText>
          </w:r>
        </w:del>
      </w:ins>
      <w:ins w:id="2078" w:author="Renee Hobbs" w:date="2013-03-19T08:22:00Z">
        <w:del w:id="2079" w:author="Julie Coiro" w:date="2013-05-20T08:39:00Z">
          <w:r w:rsidRPr="005C1450">
            <w:rPr>
              <w:b/>
              <w:sz w:val="22"/>
              <w:szCs w:val="22"/>
              <w:rPrChange w:id="2080" w:author="Julie Coiro" w:date="2013-03-20T06:22:00Z">
                <w:rPr>
                  <w:b/>
                  <w:i/>
                  <w:color w:val="0000FF"/>
                  <w:sz w:val="22"/>
                  <w:szCs w:val="22"/>
                  <w:u w:val="single"/>
                </w:rPr>
              </w:rPrChange>
            </w:rPr>
            <w:delText>ection.</w:delText>
          </w:r>
        </w:del>
      </w:ins>
      <w:ins w:id="2081" w:author="Renee Hobbs" w:date="2013-03-19T08:23:00Z">
        <w:del w:id="2082" w:author="Julie Coiro" w:date="2013-05-20T08:39:00Z">
          <w:r w:rsidRPr="005C1450">
            <w:rPr>
              <w:sz w:val="22"/>
              <w:szCs w:val="22"/>
              <w:rPrChange w:id="2083" w:author="Julie Coiro" w:date="2013-03-20T06:22:00Z">
                <w:rPr>
                  <w:i/>
                  <w:color w:val="0000FF"/>
                  <w:sz w:val="22"/>
                  <w:szCs w:val="22"/>
                  <w:u w:val="single"/>
                </w:rPr>
              </w:rPrChange>
            </w:rPr>
            <w:delText xml:space="preserve"> </w:delText>
          </w:r>
        </w:del>
      </w:ins>
      <w:ins w:id="2084" w:author="Renee Hobbs" w:date="2013-03-19T08:33:00Z">
        <w:del w:id="2085" w:author="Julie Coiro" w:date="2013-05-20T08:39:00Z">
          <w:r w:rsidRPr="005C1450">
            <w:rPr>
              <w:sz w:val="22"/>
              <w:szCs w:val="22"/>
              <w:rPrChange w:id="2086" w:author="Julie Coiro" w:date="2013-03-20T06:22:00Z">
                <w:rPr>
                  <w:i/>
                  <w:color w:val="0000FF"/>
                  <w:u w:val="single"/>
                </w:rPr>
              </w:rPrChange>
            </w:rPr>
            <w:delText xml:space="preserve">Participate in an oral </w:delText>
          </w:r>
        </w:del>
      </w:ins>
      <w:ins w:id="2087" w:author="Renee Hobbs" w:date="2013-03-19T08:23:00Z">
        <w:del w:id="2088" w:author="Julie Coiro" w:date="2013-05-20T08:39:00Z">
          <w:r w:rsidRPr="005C1450">
            <w:rPr>
              <w:sz w:val="22"/>
              <w:szCs w:val="22"/>
              <w:rPrChange w:id="2089" w:author="Julie Coiro" w:date="2013-03-20T06:22:00Z">
                <w:rPr>
                  <w:i/>
                  <w:color w:val="0000FF"/>
                  <w:sz w:val="22"/>
                  <w:szCs w:val="22"/>
                  <w:u w:val="single"/>
                </w:rPr>
              </w:rPrChange>
            </w:rPr>
            <w:delText>reflection</w:delText>
          </w:r>
        </w:del>
      </w:ins>
      <w:ins w:id="2090" w:author="Renee Hobbs" w:date="2013-03-19T08:24:00Z">
        <w:del w:id="2091" w:author="Julie Coiro" w:date="2013-05-20T08:39:00Z">
          <w:r w:rsidRPr="005C1450">
            <w:rPr>
              <w:sz w:val="22"/>
              <w:szCs w:val="22"/>
              <w:rPrChange w:id="2092" w:author="Julie Coiro" w:date="2013-03-20T06:22:00Z">
                <w:rPr>
                  <w:i/>
                  <w:color w:val="0000FF"/>
                  <w:u w:val="single"/>
                </w:rPr>
              </w:rPrChange>
            </w:rPr>
            <w:delText xml:space="preserve"> and debriefing process </w:delText>
          </w:r>
        </w:del>
      </w:ins>
      <w:ins w:id="2093" w:author="Renee Hobbs" w:date="2013-03-19T08:23:00Z">
        <w:del w:id="2094" w:author="Julie Coiro" w:date="2013-05-20T08:39:00Z">
          <w:r w:rsidRPr="005C1450">
            <w:rPr>
              <w:sz w:val="22"/>
              <w:szCs w:val="22"/>
              <w:rPrChange w:id="2095" w:author="Julie Coiro" w:date="2013-03-20T06:22:00Z">
                <w:rPr>
                  <w:i/>
                  <w:color w:val="0000FF"/>
                  <w:sz w:val="22"/>
                  <w:szCs w:val="22"/>
                  <w:u w:val="single"/>
                </w:rPr>
              </w:rPrChange>
            </w:rPr>
            <w:delText>where you describe the creative process, what you learned about yourself, and how you will implement this project in working with</w:delText>
          </w:r>
        </w:del>
      </w:ins>
      <w:ins w:id="2096" w:author="Renee Hobbs" w:date="2013-03-19T08:37:00Z">
        <w:del w:id="2097" w:author="Julie Coiro" w:date="2013-05-20T08:39:00Z">
          <w:r w:rsidRPr="005C1450">
            <w:rPr>
              <w:sz w:val="22"/>
              <w:szCs w:val="22"/>
              <w:rPrChange w:id="2098" w:author="Julie Coiro" w:date="2013-03-20T06:22:00Z">
                <w:rPr>
                  <w:i/>
                  <w:color w:val="0000FF"/>
                  <w:sz w:val="22"/>
                  <w:szCs w:val="22"/>
                  <w:u w:val="single"/>
                </w:rPr>
              </w:rPrChange>
            </w:rPr>
            <w:delText xml:space="preserve"> </w:delText>
          </w:r>
        </w:del>
      </w:ins>
      <w:ins w:id="2099" w:author="Renee Hobbs" w:date="2013-03-19T08:23:00Z">
        <w:del w:id="2100" w:author="Julie Coiro" w:date="2013-05-20T08:39:00Z">
          <w:r w:rsidRPr="005C1450">
            <w:rPr>
              <w:sz w:val="22"/>
              <w:szCs w:val="22"/>
              <w:rPrChange w:id="2101" w:author="Julie Coiro" w:date="2013-03-20T06:22:00Z">
                <w:rPr>
                  <w:i/>
                  <w:color w:val="0000FF"/>
                  <w:sz w:val="22"/>
                  <w:szCs w:val="22"/>
                  <w:u w:val="single"/>
                </w:rPr>
              </w:rPrChange>
            </w:rPr>
            <w:delText>your own students.</w:delText>
          </w:r>
          <w:r w:rsidRPr="005C1450">
            <w:rPr>
              <w:sz w:val="22"/>
              <w:szCs w:val="22"/>
              <w:rPrChange w:id="2102" w:author="Renee Hobbs" w:date="2013-03-19T08:36:00Z">
                <w:rPr>
                  <w:i/>
                  <w:color w:val="0000FF"/>
                  <w:sz w:val="22"/>
                  <w:szCs w:val="22"/>
                  <w:u w:val="single"/>
                </w:rPr>
              </w:rPrChange>
            </w:rPr>
            <w:delText xml:space="preserve"> </w:delText>
          </w:r>
        </w:del>
      </w:ins>
      <w:del w:id="2103" w:author="Julie Coiro" w:date="2013-05-20T08:39:00Z">
        <w:r w:rsidRPr="005C1450">
          <w:rPr>
            <w:sz w:val="22"/>
            <w:szCs w:val="22"/>
            <w:rPrChange w:id="2104" w:author="Renee Hobbs" w:date="2013-03-19T08:36:00Z">
              <w:rPr>
                <w:b/>
                <w:i/>
                <w:color w:val="0000FF"/>
                <w:u w:val="single"/>
              </w:rPr>
            </w:rPrChange>
          </w:rPr>
          <w:br w:type="page"/>
        </w:r>
      </w:del>
    </w:p>
    <w:p w:rsidR="00000000" w:rsidRDefault="005C1450">
      <w:pPr>
        <w:rPr>
          <w:del w:id="2105" w:author="Julie Coiro" w:date="2013-05-20T08:39:00Z"/>
          <w:sz w:val="22"/>
          <w:szCs w:val="22"/>
          <w:rPrChange w:id="2106" w:author="Renee Hobbs" w:date="2013-03-19T08:36:00Z">
            <w:rPr>
              <w:del w:id="2107" w:author="Julie Coiro" w:date="2013-05-20T08:39:00Z"/>
              <w:b/>
            </w:rPr>
          </w:rPrChange>
        </w:rPr>
        <w:pPrChange w:id="2108" w:author="Julie Coiro" w:date="2013-05-20T08:39:00Z">
          <w:pPr>
            <w:jc w:val="center"/>
          </w:pPr>
        </w:pPrChange>
      </w:pPr>
      <w:del w:id="2109" w:author="Julie Coiro" w:date="2013-05-20T08:39:00Z">
        <w:r w:rsidRPr="005C1450">
          <w:rPr>
            <w:sz w:val="22"/>
            <w:szCs w:val="22"/>
            <w:rPrChange w:id="2110" w:author="Renee Hobbs" w:date="2013-03-19T08:36:00Z">
              <w:rPr>
                <w:b/>
                <w:i/>
                <w:color w:val="0000FF"/>
                <w:u w:val="single"/>
              </w:rPr>
            </w:rPrChange>
          </w:rPr>
          <w:delText>EDC586 Assignments</w:delText>
        </w:r>
      </w:del>
    </w:p>
    <w:p w:rsidR="00000000" w:rsidRDefault="008529D4">
      <w:pPr>
        <w:rPr>
          <w:del w:id="2111" w:author="Julie Coiro" w:date="2013-05-20T08:39:00Z"/>
          <w:sz w:val="22"/>
          <w:szCs w:val="22"/>
          <w:rPrChange w:id="2112" w:author="Renee Hobbs" w:date="2013-03-19T08:36:00Z">
            <w:rPr>
              <w:del w:id="2113" w:author="Julie Coiro" w:date="2013-05-20T08:39:00Z"/>
            </w:rPr>
          </w:rPrChange>
        </w:rPr>
        <w:pPrChange w:id="2114" w:author="Julie Coiro" w:date="2013-05-20T08:39:00Z">
          <w:pPr>
            <w:jc w:val="both"/>
          </w:pPr>
        </w:pPrChange>
      </w:pPr>
    </w:p>
    <w:p w:rsidR="00000000" w:rsidRDefault="008529D4">
      <w:pPr>
        <w:rPr>
          <w:del w:id="2115" w:author="Julie Coiro" w:date="2013-05-20T08:39:00Z"/>
          <w:rFonts w:eastAsiaTheme="minorHAnsi"/>
          <w:sz w:val="22"/>
          <w:szCs w:val="22"/>
        </w:rPr>
        <w:pPrChange w:id="2116" w:author="Julie Coiro" w:date="2013-05-20T08:39:00Z">
          <w:pPr>
            <w:jc w:val="both"/>
          </w:pPr>
        </w:pPrChange>
      </w:pPr>
    </w:p>
    <w:p w:rsidR="00000000" w:rsidRDefault="005C1450">
      <w:pPr>
        <w:rPr>
          <w:del w:id="2117" w:author="Julie Coiro" w:date="2013-05-20T08:39:00Z"/>
          <w:sz w:val="22"/>
          <w:szCs w:val="22"/>
          <w:rPrChange w:id="2118" w:author="Renee Hobbs" w:date="2013-03-19T08:36:00Z">
            <w:rPr>
              <w:del w:id="2119" w:author="Julie Coiro" w:date="2013-05-20T08:39:00Z"/>
            </w:rPr>
          </w:rPrChange>
        </w:rPr>
        <w:pPrChange w:id="2120" w:author="Julie Coiro" w:date="2013-05-20T08:39:00Z">
          <w:pPr>
            <w:spacing w:after="240"/>
            <w:jc w:val="both"/>
          </w:pPr>
        </w:pPrChange>
      </w:pPr>
      <w:del w:id="2121" w:author="Julie Coiro" w:date="2013-05-20T08:39:00Z">
        <w:r w:rsidRPr="005C1450">
          <w:rPr>
            <w:sz w:val="22"/>
            <w:szCs w:val="22"/>
            <w:rPrChange w:id="2122" w:author="Renee Hobbs" w:date="2013-03-19T08:36:00Z">
              <w:rPr>
                <w:i/>
                <w:color w:val="0000FF"/>
                <w:u w:val="single"/>
              </w:rPr>
            </w:rPrChange>
          </w:rPr>
          <w:delText xml:space="preserve">I. For the </w:delText>
        </w:r>
        <w:r w:rsidRPr="005C1450">
          <w:rPr>
            <w:rStyle w:val="Strong"/>
            <w:sz w:val="22"/>
            <w:szCs w:val="22"/>
            <w:rPrChange w:id="2123" w:author="Renee Hobbs" w:date="2013-03-19T08:36:00Z">
              <w:rPr>
                <w:rStyle w:val="Strong"/>
              </w:rPr>
            </w:rPrChange>
          </w:rPr>
          <w:delText>Project-Based Inquiry Project (PBI)</w:delText>
        </w:r>
        <w:r w:rsidRPr="005C1450">
          <w:rPr>
            <w:sz w:val="22"/>
            <w:szCs w:val="22"/>
            <w:rPrChange w:id="2124" w:author="Renee Hobbs" w:date="2013-03-19T08:36:00Z">
              <w:rPr>
                <w:b/>
              </w:rPr>
            </w:rPrChange>
          </w:rPr>
          <w:delText xml:space="preserve">, you will create the instructional plan as well as </w:delText>
        </w:r>
        <w:r w:rsidRPr="005C1450">
          <w:rPr>
            <w:sz w:val="22"/>
            <w:szCs w:val="22"/>
            <w:u w:val="single"/>
            <w:rPrChange w:id="2125" w:author="Renee Hobbs" w:date="2013-03-19T08:36:00Z">
              <w:rPr>
                <w:b/>
                <w:u w:val="single"/>
              </w:rPr>
            </w:rPrChange>
          </w:rPr>
          <w:delText>both</w:delText>
        </w:r>
        <w:r w:rsidRPr="005C1450">
          <w:rPr>
            <w:sz w:val="22"/>
            <w:szCs w:val="22"/>
            <w:rPrChange w:id="2126" w:author="Renee Hobbs" w:date="2013-03-19T08:36:00Z">
              <w:rPr>
                <w:b/>
              </w:rPr>
            </w:rPrChange>
          </w:rPr>
          <w:delText xml:space="preserve"> technology products (rather than just one like those folks who are attending but not taking EDC 586): </w:delText>
        </w:r>
        <w:r w:rsidRPr="005C1450">
          <w:rPr>
            <w:rStyle w:val="Emphasis"/>
            <w:b/>
            <w:sz w:val="22"/>
            <w:szCs w:val="22"/>
            <w:rPrChange w:id="2127" w:author="Renee Hobbs" w:date="2013-03-19T08:36:00Z">
              <w:rPr>
                <w:rStyle w:val="Emphasis"/>
                <w:b/>
              </w:rPr>
            </w:rPrChange>
          </w:rPr>
          <w:delText>(a)</w:delText>
        </w:r>
        <w:r w:rsidRPr="005C1450">
          <w:rPr>
            <w:sz w:val="22"/>
            <w:szCs w:val="22"/>
            <w:rPrChange w:id="2128" w:author="Renee Hobbs" w:date="2013-03-19T08:36:00Z">
              <w:rPr>
                <w:i/>
              </w:rPr>
            </w:rPrChange>
          </w:rPr>
          <w:delText xml:space="preserve"> a technology product that will assist and enhance the teaching of your plan </w:delText>
        </w:r>
        <w:r w:rsidRPr="005C1450">
          <w:rPr>
            <w:rStyle w:val="Strong"/>
            <w:sz w:val="22"/>
            <w:szCs w:val="22"/>
            <w:u w:val="single"/>
            <w:rPrChange w:id="2129" w:author="Renee Hobbs" w:date="2013-03-19T08:36:00Z">
              <w:rPr>
                <w:rStyle w:val="Strong"/>
                <w:u w:val="single"/>
              </w:rPr>
            </w:rPrChange>
          </w:rPr>
          <w:delText>and</w:delText>
        </w:r>
        <w:r w:rsidRPr="005C1450">
          <w:rPr>
            <w:sz w:val="22"/>
            <w:szCs w:val="22"/>
            <w:rPrChange w:id="2130" w:author="Renee Hobbs" w:date="2013-03-19T08:36:00Z">
              <w:rPr>
                <w:b/>
              </w:rPr>
            </w:rPrChange>
          </w:rPr>
          <w:delText xml:space="preserve"> </w:delText>
        </w:r>
        <w:r w:rsidRPr="005C1450">
          <w:rPr>
            <w:rStyle w:val="Emphasis"/>
            <w:b/>
            <w:sz w:val="22"/>
            <w:szCs w:val="22"/>
            <w:rPrChange w:id="2131" w:author="Renee Hobbs" w:date="2013-03-19T08:36:00Z">
              <w:rPr>
                <w:rStyle w:val="Emphasis"/>
                <w:b/>
              </w:rPr>
            </w:rPrChange>
          </w:rPr>
          <w:delText>(b)</w:delText>
        </w:r>
        <w:r w:rsidRPr="005C1450">
          <w:rPr>
            <w:sz w:val="22"/>
            <w:szCs w:val="22"/>
            <w:rPrChange w:id="2132" w:author="Renee Hobbs" w:date="2013-03-19T08:36:00Z">
              <w:rPr>
                <w:i/>
              </w:rPr>
            </w:rPrChange>
          </w:rPr>
          <w:delText xml:space="preserve"> a technology product that will represent a model or example of the type of technology product your students might create as a part of your instructional plan. For both technology products, you can simply link, embed, or post them on your project wiki page as you did with the first. You will need to cue the instructor with an email when they have been posted. .</w:delText>
        </w:r>
        <w:r w:rsidRPr="005C1450">
          <w:rPr>
            <w:rStyle w:val="Emphasis"/>
            <w:color w:val="800000"/>
            <w:sz w:val="22"/>
            <w:szCs w:val="22"/>
            <w:rPrChange w:id="2133" w:author="Renee Hobbs" w:date="2013-03-19T08:36:00Z">
              <w:rPr>
                <w:rStyle w:val="Emphasis"/>
                <w:color w:val="800000"/>
              </w:rPr>
            </w:rPrChange>
          </w:rPr>
          <w:delText xml:space="preserve"> (</w:delText>
        </w:r>
        <w:r w:rsidRPr="005C1450">
          <w:rPr>
            <w:rStyle w:val="Emphasis"/>
            <w:color w:val="800000"/>
            <w:sz w:val="22"/>
            <w:szCs w:val="22"/>
            <w:highlight w:val="yellow"/>
            <w:rPrChange w:id="2134" w:author="Renee Hobbs" w:date="2013-03-19T08:36:00Z">
              <w:rPr>
                <w:rStyle w:val="Emphasis"/>
                <w:color w:val="800000"/>
                <w:highlight w:val="yellow"/>
              </w:rPr>
            </w:rPrChange>
          </w:rPr>
          <w:delText>DUE:</w:delText>
        </w:r>
        <w:r w:rsidRPr="005C1450">
          <w:rPr>
            <w:sz w:val="22"/>
            <w:szCs w:val="22"/>
            <w:highlight w:val="yellow"/>
            <w:rPrChange w:id="2135" w:author="Renee Hobbs" w:date="2013-03-19T08:36:00Z">
              <w:rPr>
                <w:i/>
                <w:highlight w:val="yellow"/>
              </w:rPr>
            </w:rPrChange>
          </w:rPr>
          <w:delText xml:space="preserve"> </w:delText>
        </w:r>
        <w:r w:rsidRPr="005C1450">
          <w:rPr>
            <w:color w:val="800000"/>
            <w:sz w:val="22"/>
            <w:szCs w:val="22"/>
            <w:highlight w:val="yellow"/>
            <w:rPrChange w:id="2136" w:author="Renee Hobbs" w:date="2013-03-19T08:36:00Z">
              <w:rPr>
                <w:i/>
                <w:color w:val="800000"/>
                <w:highlight w:val="yellow"/>
              </w:rPr>
            </w:rPrChange>
          </w:rPr>
          <w:delText>DAY, DATE or sooner</w:delText>
        </w:r>
        <w:r w:rsidRPr="005C1450">
          <w:rPr>
            <w:color w:val="800080"/>
            <w:sz w:val="22"/>
            <w:szCs w:val="22"/>
            <w:rPrChange w:id="2137" w:author="Renee Hobbs" w:date="2013-03-19T08:36:00Z">
              <w:rPr>
                <w:i/>
                <w:color w:val="800080"/>
              </w:rPr>
            </w:rPrChange>
          </w:rPr>
          <w:delText>)</w:delText>
        </w:r>
      </w:del>
    </w:p>
    <w:p w:rsidR="00000000" w:rsidRDefault="005C1450" w:rsidP="0045571F">
      <w:pPr>
        <w:spacing w:before="2" w:after="2"/>
        <w:rPr>
          <w:del w:id="2138" w:author="Julie Coiro" w:date="2013-05-20T08:39:00Z"/>
          <w:sz w:val="22"/>
          <w:szCs w:val="22"/>
          <w:rPrChange w:id="2139" w:author="Renee Hobbs" w:date="2013-03-19T08:36:00Z">
            <w:rPr>
              <w:del w:id="2140" w:author="Julie Coiro" w:date="2013-05-20T08:39:00Z"/>
            </w:rPr>
          </w:rPrChange>
        </w:rPr>
        <w:pPrChange w:id="2141" w:author="Julie Coiro" w:date="2013-06-28T07:16:00Z">
          <w:pPr>
            <w:numPr>
              <w:numId w:val="3"/>
            </w:numPr>
            <w:tabs>
              <w:tab w:val="num" w:pos="720"/>
            </w:tabs>
            <w:spacing w:beforeLines="1" w:afterLines="1"/>
            <w:ind w:left="720" w:hanging="360"/>
            <w:jc w:val="both"/>
          </w:pPr>
        </w:pPrChange>
      </w:pPr>
      <w:del w:id="2142" w:author="Julie Coiro" w:date="2013-05-20T08:39:00Z">
        <w:r w:rsidRPr="005C1450">
          <w:rPr>
            <w:rStyle w:val="Strong"/>
            <w:sz w:val="22"/>
            <w:szCs w:val="22"/>
            <w:rPrChange w:id="2143" w:author="Renee Hobbs" w:date="2013-03-19T08:36:00Z">
              <w:rPr>
                <w:rStyle w:val="Strong"/>
              </w:rPr>
            </w:rPrChange>
          </w:rPr>
          <w:delText>Important Note:</w:delText>
        </w:r>
        <w:r w:rsidRPr="005C1450">
          <w:rPr>
            <w:sz w:val="22"/>
            <w:szCs w:val="22"/>
            <w:rPrChange w:id="2144" w:author="Renee Hobbs" w:date="2013-03-19T08:36:00Z">
              <w:rPr>
                <w:b/>
              </w:rPr>
            </w:rPrChange>
          </w:rPr>
          <w:delText xml:space="preserve"> For your PBI Instructional Plan, you will be collaborating with one other Institute participant. This may or may not necessarily be someone from the 586 course. If you are working with someone else in the course, you may collaborate on both products. If not, you may collaborate on one technology product, but the other will most likely need to be one you create on your own. Both can be posted to your project page. If you do collaborate with another person in the 586 course, be sure to include an annotation at the bottom of the page for each technology product indicating what each of your responsibilities were in terms of creating that particular product.</w:delText>
        </w:r>
      </w:del>
    </w:p>
    <w:p w:rsidR="00000000" w:rsidRDefault="008529D4">
      <w:pPr>
        <w:rPr>
          <w:ins w:id="2145" w:author="Renee Hobbs" w:date="2013-03-19T08:28:00Z"/>
          <w:del w:id="2146" w:author="Julie Coiro" w:date="2013-05-20T08:39:00Z"/>
          <w:sz w:val="22"/>
          <w:szCs w:val="22"/>
          <w:rPrChange w:id="2147" w:author="Renee Hobbs" w:date="2013-03-19T08:36:00Z">
            <w:rPr>
              <w:ins w:id="2148" w:author="Renee Hobbs" w:date="2013-03-19T08:28:00Z"/>
              <w:del w:id="2149" w:author="Julie Coiro" w:date="2013-05-20T08:39:00Z"/>
            </w:rPr>
          </w:rPrChange>
        </w:rPr>
        <w:pPrChange w:id="2150" w:author="Julie Coiro" w:date="2013-05-20T08:39:00Z">
          <w:pPr>
            <w:jc w:val="both"/>
          </w:pPr>
        </w:pPrChange>
      </w:pPr>
    </w:p>
    <w:p w:rsidR="00000000" w:rsidRDefault="005C1450">
      <w:pPr>
        <w:numPr>
          <w:ins w:id="2151" w:author="Julie Coiro" w:date="2013-03-20T06:23:00Z"/>
        </w:numPr>
        <w:rPr>
          <w:del w:id="2152" w:author="Julie Coiro" w:date="2013-05-20T08:39:00Z"/>
          <w:sz w:val="22"/>
          <w:szCs w:val="22"/>
          <w:rPrChange w:id="2153" w:author="Renee Hobbs" w:date="2013-03-19T08:36:00Z">
            <w:rPr>
              <w:del w:id="2154" w:author="Julie Coiro" w:date="2013-05-20T08:39:00Z"/>
            </w:rPr>
          </w:rPrChange>
        </w:rPr>
        <w:pPrChange w:id="2155" w:author="Julie Coiro" w:date="2013-05-20T08:39:00Z">
          <w:pPr>
            <w:jc w:val="both"/>
          </w:pPr>
        </w:pPrChange>
      </w:pPr>
      <w:del w:id="2156" w:author="Julie Coiro" w:date="2013-05-20T08:39:00Z">
        <w:r w:rsidRPr="005C1450">
          <w:rPr>
            <w:sz w:val="22"/>
            <w:szCs w:val="22"/>
            <w:rPrChange w:id="2157" w:author="Renee Hobbs" w:date="2013-03-19T08:36:00Z">
              <w:rPr>
                <w:b/>
              </w:rPr>
            </w:rPrChange>
          </w:rPr>
          <w:br/>
          <w:delText xml:space="preserve">II. </w:delText>
        </w:r>
        <w:r w:rsidRPr="005C1450">
          <w:rPr>
            <w:b/>
            <w:sz w:val="22"/>
            <w:szCs w:val="22"/>
            <w:rPrChange w:id="2158" w:author="Renee Hobbs" w:date="2013-03-19T08:36:00Z">
              <w:rPr>
                <w:b/>
              </w:rPr>
            </w:rPrChange>
          </w:rPr>
          <w:delText>Cool Tools Review and Application Pla</w:delText>
        </w:r>
      </w:del>
      <w:ins w:id="2159" w:author="Renee Hobbs" w:date="2013-03-19T08:29:00Z">
        <w:del w:id="2160" w:author="Julie Coiro" w:date="2013-05-20T08:39:00Z">
          <w:r w:rsidR="000B0BF1" w:rsidDel="00334485">
            <w:rPr>
              <w:b/>
              <w:sz w:val="22"/>
              <w:szCs w:val="22"/>
            </w:rPr>
            <w:delText>n.</w:delText>
          </w:r>
          <w:r w:rsidRPr="005C1450">
            <w:rPr>
              <w:sz w:val="22"/>
              <w:szCs w:val="22"/>
              <w:rPrChange w:id="2161" w:author="Renee Hobbs" w:date="2013-03-19T08:36:00Z">
                <w:rPr>
                  <w:b/>
                  <w:sz w:val="22"/>
                  <w:szCs w:val="22"/>
                </w:rPr>
              </w:rPrChange>
            </w:rPr>
            <w:delText xml:space="preserve"> </w:delText>
          </w:r>
          <w:r w:rsidRPr="005C1450">
            <w:rPr>
              <w:i/>
              <w:sz w:val="22"/>
              <w:szCs w:val="22"/>
              <w:rPrChange w:id="2162" w:author="Julie Coiro" w:date="2013-03-20T06:23:00Z">
                <w:rPr>
                  <w:b/>
                  <w:sz w:val="22"/>
                  <w:szCs w:val="22"/>
                </w:rPr>
              </w:rPrChange>
            </w:rPr>
            <w:delText>This assignment is required for those receiving graduate credit.</w:delText>
          </w:r>
          <w:r w:rsidRPr="005C1450">
            <w:rPr>
              <w:sz w:val="22"/>
              <w:szCs w:val="22"/>
              <w:rPrChange w:id="2163" w:author="Renee Hobbs" w:date="2013-03-19T08:36:00Z">
                <w:rPr>
                  <w:b/>
                  <w:sz w:val="22"/>
                  <w:szCs w:val="22"/>
                </w:rPr>
              </w:rPrChange>
            </w:rPr>
            <w:delText xml:space="preserve"> </w:delText>
          </w:r>
        </w:del>
      </w:ins>
      <w:del w:id="2164" w:author="Julie Coiro" w:date="2013-05-20T08:39:00Z">
        <w:r w:rsidRPr="005C1450">
          <w:rPr>
            <w:b/>
            <w:sz w:val="22"/>
            <w:szCs w:val="22"/>
            <w:rPrChange w:id="2165" w:author="Renee Hobbs" w:date="2013-03-19T08:36:00Z">
              <w:rPr>
                <w:b/>
              </w:rPr>
            </w:rPrChange>
          </w:rPr>
          <w:delText>n</w:delText>
        </w:r>
        <w:r w:rsidRPr="005C1450">
          <w:rPr>
            <w:sz w:val="22"/>
            <w:szCs w:val="22"/>
            <w:rPrChange w:id="2166" w:author="Renee Hobbs" w:date="2013-03-19T08:36:00Z">
              <w:rPr>
                <w:b/>
              </w:rPr>
            </w:rPrChange>
          </w:rPr>
          <w:delText xml:space="preserve"> -</w:delText>
        </w:r>
      </w:del>
      <w:ins w:id="2167" w:author="Renee Hobbs" w:date="2013-03-09T10:49:00Z">
        <w:del w:id="2168" w:author="Julie Coiro" w:date="2013-05-20T08:39:00Z">
          <w:r w:rsidRPr="005C1450">
            <w:rPr>
              <w:sz w:val="22"/>
              <w:szCs w:val="22"/>
              <w:rPrChange w:id="2169" w:author="Renee Hobbs" w:date="2013-03-19T08:36:00Z">
                <w:rPr>
                  <w:b/>
                  <w:sz w:val="22"/>
                  <w:szCs w:val="22"/>
                </w:rPr>
              </w:rPrChange>
            </w:rPr>
            <w:delText>On the wiki,</w:delText>
          </w:r>
        </w:del>
      </w:ins>
      <w:del w:id="2170" w:author="Julie Coiro" w:date="2013-05-20T08:39:00Z">
        <w:r w:rsidRPr="005C1450">
          <w:rPr>
            <w:sz w:val="22"/>
            <w:szCs w:val="22"/>
            <w:rPrChange w:id="2171" w:author="Renee Hobbs" w:date="2013-03-19T08:36:00Z">
              <w:rPr>
                <w:b/>
              </w:rPr>
            </w:rPrChange>
          </w:rPr>
          <w:delText xml:space="preserve"> </w:delText>
        </w:r>
      </w:del>
      <w:ins w:id="2172" w:author="Renee Hobbs" w:date="2013-03-09T10:49:00Z">
        <w:del w:id="2173" w:author="Julie Coiro" w:date="2013-05-20T08:39:00Z">
          <w:r w:rsidRPr="005C1450">
            <w:rPr>
              <w:sz w:val="22"/>
              <w:szCs w:val="22"/>
              <w:rPrChange w:id="2174" w:author="Renee Hobbs" w:date="2013-03-19T08:36:00Z">
                <w:rPr>
                  <w:b/>
                  <w:sz w:val="22"/>
                  <w:szCs w:val="22"/>
                </w:rPr>
              </w:rPrChange>
            </w:rPr>
            <w:delText xml:space="preserve"> w</w:delText>
          </w:r>
        </w:del>
      </w:ins>
      <w:del w:id="2175" w:author="Julie Coiro" w:date="2013-05-20T08:39:00Z">
        <w:r w:rsidRPr="005C1450">
          <w:rPr>
            <w:sz w:val="22"/>
            <w:szCs w:val="22"/>
            <w:rPrChange w:id="2176" w:author="Renee Hobbs" w:date="2013-03-19T08:36:00Z">
              <w:rPr>
                <w:b/>
              </w:rPr>
            </w:rPrChange>
          </w:rPr>
          <w:delText xml:space="preserve">Write a review and reflection of the Cool Tools sessions you attended as a part of the Institute. </w:delText>
        </w:r>
      </w:del>
      <w:ins w:id="2177" w:author="Renee Hobbs" w:date="2013-03-19T08:30:00Z">
        <w:del w:id="2178" w:author="Julie Coiro" w:date="2013-05-20T08:39:00Z">
          <w:r w:rsidRPr="005C1450">
            <w:rPr>
              <w:sz w:val="22"/>
              <w:szCs w:val="22"/>
              <w:rPrChange w:id="2179" w:author="Renee Hobbs" w:date="2013-03-19T08:36:00Z">
                <w:rPr>
                  <w:b/>
                  <w:sz w:val="22"/>
                  <w:szCs w:val="22"/>
                </w:rPr>
              </w:rPrChange>
            </w:rPr>
            <w:delText xml:space="preserve">Describe the tools and imagine a specific application that could be relevant to your learning environment. </w:delText>
          </w:r>
        </w:del>
      </w:ins>
      <w:del w:id="2180" w:author="Julie Coiro" w:date="2013-05-20T08:39:00Z">
        <w:r w:rsidRPr="005C1450">
          <w:rPr>
            <w:sz w:val="22"/>
            <w:szCs w:val="22"/>
            <w:rPrChange w:id="2181" w:author="Renee Hobbs" w:date="2013-03-19T08:36:00Z">
              <w:rPr>
                <w:b/>
              </w:rPr>
            </w:rPrChange>
          </w:rPr>
          <w:delText xml:space="preserve">In addition, create a </w:delText>
        </w:r>
      </w:del>
      <w:ins w:id="2182" w:author="Renee Hobbs" w:date="2013-03-19T08:31:00Z">
        <w:del w:id="2183" w:author="Julie Coiro" w:date="2013-05-20T08:39:00Z">
          <w:r w:rsidRPr="005C1450">
            <w:rPr>
              <w:sz w:val="22"/>
              <w:szCs w:val="22"/>
              <w:rPrChange w:id="2184" w:author="Renee Hobbs" w:date="2013-03-19T08:36:00Z">
                <w:rPr>
                  <w:b/>
                  <w:sz w:val="22"/>
                  <w:szCs w:val="22"/>
                </w:rPr>
              </w:rPrChange>
            </w:rPr>
            <w:delText xml:space="preserve">Describe a </w:delText>
          </w:r>
        </w:del>
      </w:ins>
      <w:del w:id="2185" w:author="Julie Coiro" w:date="2013-05-20T08:39:00Z">
        <w:r w:rsidRPr="005C1450">
          <w:rPr>
            <w:sz w:val="22"/>
            <w:szCs w:val="22"/>
            <w:rPrChange w:id="2186" w:author="Renee Hobbs" w:date="2013-03-19T08:36:00Z">
              <w:rPr>
                <w:b/>
              </w:rPr>
            </w:rPrChange>
          </w:rPr>
          <w:delText xml:space="preserve">contextualized lesson or unit plan in which you conceptualize putting at least one of these tools into action as an instructor and foresee having your students engaging in activities using these tools for content specific learning. Note – there is a link for this assignment on the institute’s wikispace -- click on it to find a page where you will have a name link or will be able to create one. Click on your name to get to the page where you will post your Cool Tools Review/Reflection and Application Plan or create a link using your name. Upload your </w:delText>
        </w:r>
      </w:del>
      <w:ins w:id="2187" w:author="Renee Hobbs" w:date="2013-03-19T08:31:00Z">
        <w:del w:id="2188" w:author="Julie Coiro" w:date="2013-05-20T08:39:00Z">
          <w:r w:rsidRPr="005C1450">
            <w:rPr>
              <w:sz w:val="22"/>
              <w:szCs w:val="22"/>
              <w:rPrChange w:id="2189" w:author="Renee Hobbs" w:date="2013-03-19T08:36:00Z">
                <w:rPr>
                  <w:b/>
                  <w:sz w:val="22"/>
                  <w:szCs w:val="22"/>
                </w:rPr>
              </w:rPrChange>
            </w:rPr>
            <w:delText xml:space="preserve">writing to the wiki. </w:delText>
          </w:r>
        </w:del>
      </w:ins>
      <w:del w:id="2190" w:author="Julie Coiro" w:date="2013-05-20T08:39:00Z">
        <w:r w:rsidRPr="005C1450">
          <w:rPr>
            <w:sz w:val="22"/>
            <w:szCs w:val="22"/>
            <w:rPrChange w:id="2191" w:author="Renee Hobbs" w:date="2013-03-19T08:36:00Z">
              <w:rPr>
                <w:b/>
              </w:rPr>
            </w:rPrChange>
          </w:rPr>
          <w:delText xml:space="preserve">review and application plan as part of one file on this page. </w:delText>
        </w:r>
        <w:r w:rsidRPr="005C1450">
          <w:rPr>
            <w:rStyle w:val="Emphasis"/>
            <w:color w:val="800000"/>
            <w:sz w:val="22"/>
            <w:szCs w:val="22"/>
            <w:highlight w:val="yellow"/>
            <w:rPrChange w:id="2192" w:author="Renee Hobbs" w:date="2013-03-19T08:36:00Z">
              <w:rPr>
                <w:rStyle w:val="Emphasis"/>
                <w:color w:val="800000"/>
                <w:highlight w:val="yellow"/>
              </w:rPr>
            </w:rPrChange>
          </w:rPr>
          <w:delText>DUE:</w:delText>
        </w:r>
        <w:r w:rsidRPr="005C1450">
          <w:rPr>
            <w:color w:val="800000"/>
            <w:sz w:val="22"/>
            <w:szCs w:val="22"/>
            <w:highlight w:val="yellow"/>
            <w:rPrChange w:id="2193" w:author="Renee Hobbs" w:date="2013-03-19T08:36:00Z">
              <w:rPr>
                <w:i/>
                <w:color w:val="800000"/>
                <w:highlight w:val="yellow"/>
              </w:rPr>
            </w:rPrChange>
          </w:rPr>
          <w:delText xml:space="preserve"> DAY, DATE or sooner</w:delText>
        </w:r>
        <w:r w:rsidRPr="005C1450">
          <w:rPr>
            <w:sz w:val="22"/>
            <w:szCs w:val="22"/>
            <w:rPrChange w:id="2194" w:author="Renee Hobbs" w:date="2013-03-19T08:36:00Z">
              <w:rPr>
                <w:i/>
              </w:rPr>
            </w:rPrChange>
          </w:rPr>
          <w:delText>.</w:delText>
        </w:r>
      </w:del>
    </w:p>
    <w:p w:rsidR="00000000" w:rsidRDefault="005C1450">
      <w:pPr>
        <w:rPr>
          <w:ins w:id="2195" w:author="Renee Hobbs" w:date="2013-03-09T10:39:00Z"/>
          <w:del w:id="2196" w:author="Julie Coiro" w:date="2013-05-20T08:39:00Z"/>
          <w:sz w:val="22"/>
          <w:szCs w:val="22"/>
        </w:rPr>
        <w:pPrChange w:id="2197" w:author="Julie Coiro" w:date="2013-05-20T08:39:00Z">
          <w:pPr>
            <w:jc w:val="both"/>
          </w:pPr>
        </w:pPrChange>
      </w:pPr>
      <w:del w:id="2198" w:author="Julie Coiro" w:date="2013-05-20T08:39:00Z">
        <w:r w:rsidRPr="005C1450">
          <w:rPr>
            <w:sz w:val="22"/>
            <w:szCs w:val="22"/>
            <w:rPrChange w:id="2199" w:author="Renee Hobbs" w:date="2013-03-19T08:36:00Z">
              <w:rPr>
                <w:i/>
              </w:rPr>
            </w:rPrChange>
          </w:rPr>
          <w:br/>
        </w:r>
      </w:del>
      <w:ins w:id="2200" w:author="Renee Hobbs" w:date="2013-03-09T10:39:00Z">
        <w:del w:id="2201" w:author="Julie Coiro" w:date="2013-05-20T08:39:00Z">
          <w:r w:rsidRPr="005C1450">
            <w:rPr>
              <w:sz w:val="22"/>
              <w:szCs w:val="22"/>
              <w:rPrChange w:id="2202" w:author="Renee Hobbs" w:date="2013-03-19T08:36:00Z">
                <w:rPr>
                  <w:i/>
                  <w:sz w:val="22"/>
                  <w:szCs w:val="22"/>
                </w:rPr>
              </w:rPrChange>
            </w:rPr>
            <w:delText xml:space="preserve"> </w:delText>
          </w:r>
        </w:del>
      </w:ins>
    </w:p>
    <w:p w:rsidR="00000000" w:rsidRDefault="005C1450">
      <w:pPr>
        <w:rPr>
          <w:del w:id="2203" w:author="Julie Coiro" w:date="2013-05-20T08:39:00Z"/>
          <w:sz w:val="22"/>
          <w:szCs w:val="22"/>
          <w:rPrChange w:id="2204" w:author="Renee Hobbs" w:date="2013-03-19T08:36:00Z">
            <w:rPr>
              <w:del w:id="2205" w:author="Julie Coiro" w:date="2013-05-20T08:39:00Z"/>
            </w:rPr>
          </w:rPrChange>
        </w:rPr>
        <w:pPrChange w:id="2206" w:author="Julie Coiro" w:date="2013-05-20T08:39:00Z">
          <w:pPr>
            <w:jc w:val="both"/>
          </w:pPr>
        </w:pPrChange>
      </w:pPr>
      <w:del w:id="2207" w:author="Julie Coiro" w:date="2013-05-20T08:39:00Z">
        <w:r w:rsidRPr="005C1450">
          <w:rPr>
            <w:sz w:val="22"/>
            <w:szCs w:val="22"/>
            <w:rPrChange w:id="2208" w:author="Renee Hobbs" w:date="2013-03-19T08:36:00Z">
              <w:rPr>
                <w:i/>
              </w:rPr>
            </w:rPrChange>
          </w:rPr>
          <w:delText>I</w:delText>
        </w:r>
      </w:del>
      <w:ins w:id="2209" w:author="Renee Hobbs" w:date="2013-03-09T10:39:00Z">
        <w:del w:id="2210" w:author="Julie Coiro" w:date="2013-05-20T08:39:00Z">
          <w:r w:rsidRPr="005C1450">
            <w:rPr>
              <w:sz w:val="22"/>
              <w:szCs w:val="22"/>
              <w:rPrChange w:id="2211" w:author="Renee Hobbs" w:date="2013-03-19T08:36:00Z">
                <w:rPr>
                  <w:i/>
                  <w:sz w:val="22"/>
                  <w:szCs w:val="22"/>
                </w:rPr>
              </w:rPrChange>
            </w:rPr>
            <w:delText xml:space="preserve">II. </w:delText>
          </w:r>
        </w:del>
      </w:ins>
      <w:del w:id="2212" w:author="Julie Coiro" w:date="2013-05-20T08:39:00Z">
        <w:r w:rsidRPr="005C1450">
          <w:rPr>
            <w:sz w:val="22"/>
            <w:szCs w:val="22"/>
            <w:rPrChange w:id="2213" w:author="Renee Hobbs" w:date="2013-03-19T08:36:00Z">
              <w:rPr>
                <w:i/>
              </w:rPr>
            </w:rPrChange>
          </w:rPr>
          <w:delText xml:space="preserve">II. </w:delText>
        </w:r>
        <w:r w:rsidRPr="005C1450">
          <w:rPr>
            <w:b/>
            <w:sz w:val="22"/>
            <w:szCs w:val="22"/>
            <w:rPrChange w:id="2214" w:author="Renee Hobbs" w:date="2013-03-19T08:36:00Z">
              <w:rPr>
                <w:b/>
                <w:i/>
              </w:rPr>
            </w:rPrChange>
          </w:rPr>
          <w:delText>Digital Literacies Institute Closing Reflection:</w:delText>
        </w:r>
        <w:r w:rsidRPr="005C1450">
          <w:rPr>
            <w:sz w:val="22"/>
            <w:szCs w:val="22"/>
            <w:rPrChange w:id="2215" w:author="Renee Hobbs" w:date="2013-03-19T08:36:00Z">
              <w:rPr>
                <w:i/>
              </w:rPr>
            </w:rPrChange>
          </w:rPr>
          <w:delText xml:space="preserve"> </w:delText>
        </w:r>
      </w:del>
      <w:del w:id="2216" w:author="Julie Coiro" w:date="2013-05-20T08:21:00Z">
        <w:r w:rsidRPr="005C1450">
          <w:rPr>
            <w:sz w:val="22"/>
            <w:szCs w:val="22"/>
            <w:rPrChange w:id="2217" w:author="Renee Hobbs" w:date="2013-03-19T08:36:00Z">
              <w:rPr>
                <w:i/>
              </w:rPr>
            </w:rPrChange>
          </w:rPr>
          <w:delText>F</w:delText>
        </w:r>
      </w:del>
      <w:del w:id="2218" w:author="Julie Coiro" w:date="2013-05-20T08:39:00Z">
        <w:r w:rsidRPr="005C1450">
          <w:rPr>
            <w:sz w:val="22"/>
            <w:szCs w:val="22"/>
            <w:rPrChange w:id="2219" w:author="Renee Hobbs" w:date="2013-03-19T08:36:00Z">
              <w:rPr>
                <w:i/>
              </w:rPr>
            </w:rPrChange>
          </w:rPr>
          <w:delText xml:space="preserve">ollowing the institute, </w:delText>
        </w:r>
      </w:del>
      <w:ins w:id="2220" w:author="Renee Hobbs" w:date="2013-03-19T08:36:00Z">
        <w:del w:id="2221" w:author="Julie Coiro" w:date="2013-05-20T08:39:00Z">
          <w:r w:rsidR="00DA5515" w:rsidDel="00334485">
            <w:rPr>
              <w:i/>
              <w:sz w:val="22"/>
              <w:szCs w:val="22"/>
            </w:rPr>
            <w:delText>all participants</w:delText>
          </w:r>
        </w:del>
      </w:ins>
      <w:del w:id="2222" w:author="Julie Coiro" w:date="2013-05-20T08:39:00Z">
        <w:r w:rsidRPr="005C1450">
          <w:rPr>
            <w:i/>
            <w:sz w:val="22"/>
            <w:szCs w:val="22"/>
            <w:rPrChange w:id="2223" w:author="Julie Coiro" w:date="2013-03-20T06:28:00Z">
              <w:rPr>
                <w:i/>
              </w:rPr>
            </w:rPrChange>
          </w:rPr>
          <w:delText>you</w:delText>
        </w:r>
        <w:r w:rsidRPr="005C1450">
          <w:rPr>
            <w:sz w:val="22"/>
            <w:szCs w:val="22"/>
            <w:rPrChange w:id="2224" w:author="Renee Hobbs" w:date="2013-03-19T08:36:00Z">
              <w:rPr>
                <w:i/>
              </w:rPr>
            </w:rPrChange>
          </w:rPr>
          <w:delText xml:space="preserve"> will be responsible for completing a</w:delText>
        </w:r>
      </w:del>
      <w:ins w:id="2225" w:author="Renee Hobbs" w:date="2013-03-19T08:38:00Z">
        <w:del w:id="2226" w:author="Julie Coiro" w:date="2013-05-20T08:39:00Z">
          <w:r w:rsidR="00272BE3" w:rsidDel="00334485">
            <w:rPr>
              <w:sz w:val="22"/>
              <w:szCs w:val="22"/>
            </w:rPr>
            <w:delText xml:space="preserve"> brief survey about the quality of the learning experience. </w:delText>
          </w:r>
          <w:r w:rsidR="00DA5515" w:rsidDel="00334485">
            <w:rPr>
              <w:i/>
              <w:sz w:val="22"/>
              <w:szCs w:val="22"/>
            </w:rPr>
            <w:delText>Those receiving graduate credit</w:delText>
          </w:r>
          <w:r w:rsidR="00272BE3" w:rsidDel="00334485">
            <w:rPr>
              <w:sz w:val="22"/>
              <w:szCs w:val="22"/>
            </w:rPr>
            <w:delText xml:space="preserve"> will be responsible for composing a formal reflection paper</w:delText>
          </w:r>
        </w:del>
      </w:ins>
      <w:ins w:id="2227" w:author="Renee Hobbs" w:date="2013-03-19T08:39:00Z">
        <w:del w:id="2228" w:author="Julie Coiro" w:date="2013-05-20T08:39:00Z">
          <w:r w:rsidR="00272BE3" w:rsidDel="00334485">
            <w:rPr>
              <w:sz w:val="22"/>
              <w:szCs w:val="22"/>
            </w:rPr>
            <w:delText xml:space="preserve">. </w:delText>
          </w:r>
        </w:del>
      </w:ins>
      <w:del w:id="2229" w:author="Julie Coiro" w:date="2013-05-20T08:39:00Z">
        <w:r w:rsidRPr="005C1450">
          <w:rPr>
            <w:sz w:val="22"/>
            <w:szCs w:val="22"/>
            <w:rPrChange w:id="2230" w:author="Renee Hobbs" w:date="2013-03-19T08:36:00Z">
              <w:rPr>
                <w:i/>
              </w:rPr>
            </w:rPrChange>
          </w:rPr>
          <w:delText xml:space="preserve">n </w:delText>
        </w:r>
        <w:r w:rsidRPr="005C1450">
          <w:rPr>
            <w:rStyle w:val="Strong"/>
            <w:b w:val="0"/>
            <w:sz w:val="22"/>
            <w:szCs w:val="22"/>
            <w:rPrChange w:id="2231" w:author="Renee Hobbs" w:date="2013-03-19T08:36:00Z">
              <w:rPr>
                <w:rStyle w:val="Strong"/>
              </w:rPr>
            </w:rPrChange>
          </w:rPr>
          <w:delText>EDC 586 Digital Literacies Institute Closing Reflection</w:delText>
        </w:r>
        <w:r w:rsidRPr="005C1450">
          <w:rPr>
            <w:sz w:val="22"/>
            <w:szCs w:val="22"/>
            <w:rPrChange w:id="2232" w:author="Renee Hobbs" w:date="2013-03-19T08:36:00Z">
              <w:rPr>
                <w:b/>
              </w:rPr>
            </w:rPrChange>
          </w:rPr>
          <w:delText xml:space="preserve"> -- The questions you should respond to in your reflection are available on the wiki</w:delText>
        </w:r>
      </w:del>
      <w:ins w:id="2233" w:author="Renee Hobbs" w:date="2013-03-19T08:37:00Z">
        <w:del w:id="2234" w:author="Julie Coiro" w:date="2013-05-20T08:39:00Z">
          <w:r w:rsidR="00272BE3" w:rsidDel="00334485">
            <w:rPr>
              <w:sz w:val="22"/>
              <w:szCs w:val="22"/>
            </w:rPr>
            <w:delText>.</w:delText>
          </w:r>
        </w:del>
      </w:ins>
      <w:del w:id="2235" w:author="Julie Coiro" w:date="2013-05-20T08:39:00Z">
        <w:r w:rsidRPr="005C1450">
          <w:rPr>
            <w:sz w:val="22"/>
            <w:szCs w:val="22"/>
            <w:rPrChange w:id="2236" w:author="Renee Hobbs" w:date="2013-03-19T08:36:00Z">
              <w:rPr>
                <w:b/>
              </w:rPr>
            </w:rPrChange>
          </w:rPr>
          <w:delText xml:space="preserve"> (note that the title assignment is also a link to the reflection questions as well). </w:delText>
        </w:r>
        <w:r w:rsidRPr="005C1450">
          <w:rPr>
            <w:rStyle w:val="Emphasis"/>
            <w:color w:val="800000"/>
            <w:sz w:val="22"/>
            <w:szCs w:val="22"/>
            <w:highlight w:val="yellow"/>
            <w:rPrChange w:id="2237" w:author="Renee Hobbs" w:date="2013-03-19T08:36:00Z">
              <w:rPr>
                <w:rStyle w:val="Emphasis"/>
                <w:color w:val="800000"/>
                <w:highlight w:val="yellow"/>
              </w:rPr>
            </w:rPrChange>
          </w:rPr>
          <w:delText>DUE:</w:delText>
        </w:r>
        <w:r w:rsidRPr="005C1450">
          <w:rPr>
            <w:color w:val="800000"/>
            <w:sz w:val="22"/>
            <w:szCs w:val="22"/>
            <w:highlight w:val="yellow"/>
            <w:rPrChange w:id="2238" w:author="Renee Hobbs" w:date="2013-03-19T08:36:00Z">
              <w:rPr>
                <w:i/>
                <w:color w:val="800000"/>
                <w:highlight w:val="yellow"/>
              </w:rPr>
            </w:rPrChange>
          </w:rPr>
          <w:delText xml:space="preserve"> DAY, DATE or sooner</w:delText>
        </w:r>
        <w:r w:rsidRPr="005C1450">
          <w:rPr>
            <w:sz w:val="22"/>
            <w:szCs w:val="22"/>
            <w:rPrChange w:id="2239" w:author="Renee Hobbs" w:date="2013-03-19T08:36:00Z">
              <w:rPr>
                <w:i/>
              </w:rPr>
            </w:rPrChange>
          </w:rPr>
          <w:delText xml:space="preserve">. </w:delText>
        </w:r>
      </w:del>
    </w:p>
    <w:p w:rsidR="00000000" w:rsidRDefault="008529D4">
      <w:pPr>
        <w:rPr>
          <w:del w:id="2240" w:author="Julie Coiro" w:date="2013-03-20T07:05:00Z"/>
          <w:b/>
          <w:sz w:val="22"/>
          <w:szCs w:val="22"/>
          <w:rPrChange w:id="2241" w:author="Renee Hobbs" w:date="2013-03-19T08:36:00Z">
            <w:rPr>
              <w:del w:id="2242" w:author="Julie Coiro" w:date="2013-03-20T07:05:00Z"/>
              <w:b w:val="0"/>
            </w:rPr>
          </w:rPrChange>
        </w:rPr>
        <w:pPrChange w:id="2243" w:author="Julie Coiro" w:date="2013-05-20T08:39:00Z">
          <w:pPr>
            <w:pStyle w:val="BodyText"/>
          </w:pPr>
        </w:pPrChange>
      </w:pPr>
    </w:p>
    <w:p w:rsidR="00C51133" w:rsidRPr="00C51133" w:rsidRDefault="005C1450">
      <w:pPr>
        <w:rPr>
          <w:del w:id="2244" w:author="Julie Coiro" w:date="2013-03-20T06:25:00Z"/>
          <w:rFonts w:eastAsia="Times"/>
          <w:b/>
          <w:sz w:val="22"/>
          <w:szCs w:val="22"/>
          <w:rPrChange w:id="2245" w:author="Renee Hobbs" w:date="2013-03-19T08:36:00Z">
            <w:rPr>
              <w:del w:id="2246" w:author="Julie Coiro" w:date="2013-03-20T06:25:00Z"/>
              <w:rFonts w:ascii="Times" w:eastAsia="Times" w:hAnsi="Times"/>
              <w:b/>
              <w:szCs w:val="20"/>
            </w:rPr>
          </w:rPrChange>
        </w:rPr>
      </w:pPr>
      <w:del w:id="2247" w:author="Julie Coiro" w:date="2013-05-20T08:39:00Z">
        <w:r w:rsidRPr="005C1450">
          <w:rPr>
            <w:b/>
            <w:sz w:val="22"/>
            <w:szCs w:val="22"/>
            <w:rPrChange w:id="2248" w:author="Renee Hobbs" w:date="2013-03-19T08:36:00Z">
              <w:rPr>
                <w:rFonts w:ascii="Times" w:eastAsia="Times" w:hAnsi="Times"/>
                <w:b/>
                <w:i/>
                <w:szCs w:val="20"/>
              </w:rPr>
            </w:rPrChange>
          </w:rPr>
          <w:delText>Due Dates</w:delText>
        </w:r>
      </w:del>
    </w:p>
    <w:p w:rsidR="00000000" w:rsidRDefault="005C1450">
      <w:pPr>
        <w:rPr>
          <w:del w:id="2249" w:author="Julie Coiro" w:date="2013-03-20T06:23:00Z"/>
          <w:b/>
          <w:sz w:val="22"/>
          <w:szCs w:val="22"/>
          <w:rPrChange w:id="2250" w:author="Renee Hobbs" w:date="2013-03-19T08:36:00Z">
            <w:rPr>
              <w:del w:id="2251" w:author="Julie Coiro" w:date="2013-03-20T06:23:00Z"/>
              <w:b w:val="0"/>
            </w:rPr>
          </w:rPrChange>
        </w:rPr>
        <w:pPrChange w:id="2252" w:author="Julie Coiro" w:date="2013-05-20T08:39:00Z">
          <w:pPr>
            <w:pStyle w:val="BodyText"/>
          </w:pPr>
        </w:pPrChange>
      </w:pPr>
      <w:del w:id="2253" w:author="Julie Coiro" w:date="2013-05-20T08:39:00Z">
        <w:r w:rsidRPr="005C1450">
          <w:rPr>
            <w:rFonts w:eastAsia="Times"/>
            <w:sz w:val="22"/>
            <w:szCs w:val="22"/>
            <w:rPrChange w:id="2254" w:author="Renee Hobbs" w:date="2013-03-19T08:36:00Z">
              <w:rPr>
                <w:i/>
              </w:rPr>
            </w:rPrChange>
          </w:rPr>
          <w:delText xml:space="preserve">All participants will post their assignments at the appropriate location on the wikispace and send an email to the instructor (Julie Coiro at </w:delText>
        </w:r>
        <w:r w:rsidRPr="005C1450" w:rsidDel="00334485">
          <w:rPr>
            <w:sz w:val="22"/>
            <w:szCs w:val="22"/>
            <w:rPrChange w:id="2255" w:author="Renee Hobbs" w:date="2013-03-19T08:36:00Z">
              <w:rPr>
                <w:rStyle w:val="Hyperlink"/>
                <w:b w:val="0"/>
              </w:rPr>
            </w:rPrChange>
          </w:rPr>
          <w:fldChar w:fldCharType="begin"/>
        </w:r>
        <w:r w:rsidRPr="005C1450">
          <w:rPr>
            <w:rFonts w:eastAsia="Times"/>
            <w:sz w:val="22"/>
            <w:szCs w:val="22"/>
            <w:rPrChange w:id="2256" w:author="Renee Hobbs" w:date="2013-03-19T08:36:00Z">
              <w:rPr>
                <w:b w:val="0"/>
                <w:color w:val="0000FF"/>
                <w:u w:val="single"/>
              </w:rPr>
            </w:rPrChange>
          </w:rPr>
          <w:delInstrText xml:space="preserve"> HYPERLINK "mailto:jcoiro@mail.uri.edu" </w:delInstrText>
        </w:r>
        <w:r w:rsidRPr="005C1450" w:rsidDel="00334485">
          <w:rPr>
            <w:sz w:val="22"/>
            <w:szCs w:val="22"/>
            <w:rPrChange w:id="2257" w:author="Renee Hobbs" w:date="2013-03-19T08:36:00Z">
              <w:rPr>
                <w:rStyle w:val="Hyperlink"/>
                <w:b w:val="0"/>
              </w:rPr>
            </w:rPrChange>
          </w:rPr>
          <w:fldChar w:fldCharType="separate"/>
        </w:r>
        <w:r w:rsidRPr="005C1450">
          <w:rPr>
            <w:rStyle w:val="Hyperlink"/>
            <w:rFonts w:eastAsia="Times"/>
            <w:sz w:val="22"/>
            <w:szCs w:val="22"/>
            <w:rPrChange w:id="2258" w:author="Renee Hobbs" w:date="2013-03-19T08:36:00Z">
              <w:rPr>
                <w:rStyle w:val="Hyperlink"/>
                <w:b w:val="0"/>
              </w:rPr>
            </w:rPrChange>
          </w:rPr>
          <w:delText>jcoiro@mail.uri.edu</w:delText>
        </w:r>
        <w:r w:rsidRPr="005C1450" w:rsidDel="00334485">
          <w:rPr>
            <w:rStyle w:val="Hyperlink"/>
            <w:rFonts w:eastAsia="Times"/>
            <w:sz w:val="22"/>
            <w:szCs w:val="22"/>
            <w:rPrChange w:id="2259" w:author="Renee Hobbs" w:date="2013-03-19T08:36:00Z">
              <w:rPr>
                <w:rStyle w:val="Hyperlink"/>
                <w:b w:val="0"/>
              </w:rPr>
            </w:rPrChange>
          </w:rPr>
          <w:fldChar w:fldCharType="end"/>
        </w:r>
        <w:r w:rsidRPr="005C1450">
          <w:rPr>
            <w:rFonts w:eastAsia="Times"/>
            <w:sz w:val="22"/>
            <w:szCs w:val="22"/>
            <w:rPrChange w:id="2260" w:author="Renee Hobbs" w:date="2013-03-19T08:36:00Z">
              <w:rPr>
                <w:color w:val="0000FF"/>
                <w:u w:val="single"/>
              </w:rPr>
            </w:rPrChange>
          </w:rPr>
          <w:delText xml:space="preserve">) when all assignments have been uploaded (and no later than </w:delText>
        </w:r>
        <w:r w:rsidRPr="005C1450">
          <w:rPr>
            <w:rFonts w:eastAsia="Times"/>
            <w:sz w:val="22"/>
            <w:szCs w:val="22"/>
            <w:highlight w:val="yellow"/>
            <w:rPrChange w:id="2261" w:author="Renee Hobbs" w:date="2013-03-19T08:36:00Z">
              <w:rPr>
                <w:color w:val="0000FF"/>
                <w:highlight w:val="yellow"/>
                <w:u w:val="single"/>
              </w:rPr>
            </w:rPrChange>
          </w:rPr>
          <w:delText>XXX, 2013</w:delText>
        </w:r>
        <w:r w:rsidRPr="005C1450">
          <w:rPr>
            <w:rFonts w:eastAsia="Times"/>
            <w:sz w:val="22"/>
            <w:szCs w:val="22"/>
            <w:rPrChange w:id="2262" w:author="Renee Hobbs" w:date="2013-03-19T08:36:00Z">
              <w:rPr>
                <w:color w:val="0000FF"/>
                <w:u w:val="single"/>
              </w:rPr>
            </w:rPrChange>
          </w:rPr>
          <w:delText xml:space="preserve">). Grades for participants who register for graduate credit will be submitted to the University of Rhode Island, and certificates will be mailed to those who have completed all of the course requirements. </w:delText>
        </w:r>
      </w:del>
    </w:p>
    <w:p w:rsidR="00C51133" w:rsidRPr="00C51133" w:rsidRDefault="00C51133">
      <w:pPr>
        <w:rPr>
          <w:del w:id="2263" w:author="Julie Coiro" w:date="2013-03-20T06:23:00Z"/>
          <w:sz w:val="22"/>
          <w:szCs w:val="22"/>
          <w:rPrChange w:id="2264" w:author="Renee Hobbs" w:date="2013-03-19T08:36:00Z">
            <w:rPr>
              <w:del w:id="2265" w:author="Julie Coiro" w:date="2013-03-20T06:23:00Z"/>
            </w:rPr>
          </w:rPrChange>
        </w:rPr>
      </w:pPr>
    </w:p>
    <w:p w:rsidR="00000000" w:rsidRDefault="008529D4">
      <w:pPr>
        <w:rPr>
          <w:del w:id="2266" w:author="Julie Coiro" w:date="2013-03-20T06:23:00Z"/>
          <w:bCs/>
          <w:sz w:val="22"/>
          <w:szCs w:val="22"/>
          <w:rPrChange w:id="2267" w:author="Renee Hobbs" w:date="2013-03-19T08:36:00Z">
            <w:rPr>
              <w:del w:id="2268" w:author="Julie Coiro" w:date="2013-03-20T06:23:00Z"/>
              <w:bCs/>
            </w:rPr>
          </w:rPrChange>
        </w:rPr>
        <w:pPrChange w:id="2269" w:author="Julie Coiro" w:date="2013-05-20T08:39:00Z">
          <w:pPr>
            <w:widowControl w:val="0"/>
            <w:autoSpaceDE w:val="0"/>
            <w:autoSpaceDN w:val="0"/>
            <w:adjustRightInd w:val="0"/>
          </w:pPr>
        </w:pPrChange>
      </w:pPr>
    </w:p>
    <w:p w:rsidR="00C51133" w:rsidRPr="00C51133" w:rsidRDefault="00C51133">
      <w:pPr>
        <w:rPr>
          <w:rFonts w:eastAsia="Times"/>
          <w:sz w:val="22"/>
          <w:szCs w:val="22"/>
          <w:rPrChange w:id="2270" w:author="Renee Hobbs" w:date="2013-03-19T08:36:00Z">
            <w:rPr>
              <w:rFonts w:ascii="Times" w:eastAsia="Times" w:hAnsi="Times"/>
              <w:szCs w:val="20"/>
            </w:rPr>
          </w:rPrChange>
        </w:rPr>
      </w:pPr>
    </w:p>
    <w:sectPr w:rsidR="00C51133" w:rsidRPr="00C51133" w:rsidSect="00BC6150">
      <w:headerReference w:type="default" r:id="rId7"/>
      <w:footerReference w:type="even" r:id="rId8"/>
      <w:footerReference w:type="default" r:id="rId9"/>
      <w:pgSz w:w="12240" w:h="15840"/>
      <w:pgMar w:top="1152" w:right="1152" w:bottom="864" w:left="1152" w:header="1008" w:footer="720" w:gutter="0"/>
      <w:titlePg/>
      <w:sectPrChange w:id="2285" w:author="Julie Coiro" w:date="2013-05-20T08:43:00Z">
        <w:sectPr w:rsidR="00C51133" w:rsidRPr="00C51133" w:rsidSect="00BC6150">
          <w:pgMar w:top="1440" w:bottom="1152" w:header="1440" w:footer="1440"/>
          <w:titlePg w:val="0"/>
        </w:sectPr>
      </w:sectPrChang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7A8" w:rsidRDefault="006E57A8" w:rsidP="007816FA">
      <w:r>
        <w:separator/>
      </w:r>
    </w:p>
  </w:endnote>
  <w:endnote w:type="continuationSeparator" w:id="0">
    <w:p w:rsidR="006E57A8" w:rsidRDefault="006E57A8" w:rsidP="007816FA">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A8" w:rsidRDefault="005C1450" w:rsidP="00C261EB">
    <w:pPr>
      <w:pStyle w:val="Footer"/>
      <w:framePr w:wrap="around" w:vAnchor="text" w:hAnchor="margin" w:xAlign="right" w:y="1"/>
      <w:rPr>
        <w:ins w:id="2274" w:author="Renee Hobbs" w:date="2013-03-09T10:30:00Z"/>
        <w:rStyle w:val="PageNumber"/>
      </w:rPr>
    </w:pPr>
    <w:ins w:id="2275" w:author="Renee Hobbs" w:date="2013-03-09T10:30:00Z">
      <w:r>
        <w:rPr>
          <w:rStyle w:val="PageNumber"/>
        </w:rPr>
        <w:fldChar w:fldCharType="begin"/>
      </w:r>
      <w:r w:rsidR="006E57A8">
        <w:rPr>
          <w:rStyle w:val="PageNumber"/>
        </w:rPr>
        <w:instrText xml:space="preserve">PAGE  </w:instrText>
      </w:r>
      <w:r>
        <w:rPr>
          <w:rStyle w:val="PageNumber"/>
        </w:rPr>
        <w:fldChar w:fldCharType="end"/>
      </w:r>
    </w:ins>
  </w:p>
  <w:p w:rsidR="00000000" w:rsidRDefault="008529D4">
    <w:pPr>
      <w:pStyle w:val="Footer"/>
      <w:ind w:right="360"/>
      <w:pPrChange w:id="2276" w:author="Renee Hobbs" w:date="2013-03-09T10:30:00Z">
        <w:pPr>
          <w:pStyle w:val="Footer"/>
        </w:pPr>
      </w:pPrChan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A8" w:rsidDel="002568C3" w:rsidRDefault="005C1450" w:rsidP="00C261EB">
    <w:pPr>
      <w:pStyle w:val="Footer"/>
      <w:framePr w:wrap="around" w:vAnchor="text" w:hAnchor="margin" w:xAlign="right" w:y="1"/>
      <w:rPr>
        <w:ins w:id="2277" w:author="Renee Hobbs" w:date="2013-03-09T10:30:00Z"/>
        <w:del w:id="2278" w:author="Unknown"/>
        <w:rStyle w:val="PageNumber"/>
      </w:rPr>
    </w:pPr>
    <w:ins w:id="2279" w:author="Renee Hobbs" w:date="2013-03-09T10:30:00Z">
      <w:del w:id="2280" w:author="Julie Coiro" w:date="2013-05-20T08:33:00Z">
        <w:r w:rsidDel="002568C3">
          <w:rPr>
            <w:rStyle w:val="PageNumber"/>
          </w:rPr>
          <w:fldChar w:fldCharType="begin"/>
        </w:r>
        <w:r w:rsidR="006E57A8" w:rsidDel="002568C3">
          <w:rPr>
            <w:rStyle w:val="PageNumber"/>
          </w:rPr>
          <w:delInstrText xml:space="preserve">PAGE  </w:delInstrText>
        </w:r>
      </w:del>
    </w:ins>
    <w:del w:id="2281" w:author="Julie Coiro" w:date="2013-05-20T08:33:00Z">
      <w:r w:rsidDel="002568C3">
        <w:rPr>
          <w:rStyle w:val="PageNumber"/>
        </w:rPr>
        <w:fldChar w:fldCharType="separate"/>
      </w:r>
      <w:r w:rsidR="006E57A8" w:rsidDel="002568C3">
        <w:rPr>
          <w:rStyle w:val="PageNumber"/>
          <w:noProof/>
        </w:rPr>
        <w:delText>3</w:delText>
      </w:r>
    </w:del>
    <w:ins w:id="2282" w:author="Renee Hobbs" w:date="2013-03-09T10:30:00Z">
      <w:del w:id="2283" w:author="Julie Coiro" w:date="2013-05-20T08:33:00Z">
        <w:r w:rsidDel="002568C3">
          <w:rPr>
            <w:rStyle w:val="PageNumber"/>
          </w:rPr>
          <w:fldChar w:fldCharType="end"/>
        </w:r>
      </w:del>
    </w:ins>
  </w:p>
  <w:p w:rsidR="00000000" w:rsidRDefault="008529D4">
    <w:pPr>
      <w:pStyle w:val="Footer"/>
      <w:ind w:right="360"/>
      <w:pPrChange w:id="2284" w:author="Renee Hobbs" w:date="2013-03-09T10:30:00Z">
        <w:pPr>
          <w:pStyle w:val="Footer"/>
        </w:pPr>
      </w:pPrChang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7A8" w:rsidRDefault="006E57A8" w:rsidP="007816FA">
      <w:r>
        <w:separator/>
      </w:r>
    </w:p>
  </w:footnote>
  <w:footnote w:type="continuationSeparator" w:id="0">
    <w:p w:rsidR="006E57A8" w:rsidRDefault="006E57A8" w:rsidP="007816F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C1450">
    <w:pPr>
      <w:pStyle w:val="Header"/>
      <w:jc w:val="right"/>
      <w:pPrChange w:id="2271" w:author="Julie Coiro" w:date="2013-05-20T08:33:00Z">
        <w:pPr>
          <w:pStyle w:val="Header"/>
        </w:pPr>
      </w:pPrChange>
    </w:pPr>
    <w:ins w:id="2272" w:author="Julie Coiro" w:date="2013-05-20T08:33:00Z">
      <w:r>
        <w:rPr>
          <w:rStyle w:val="PageNumber"/>
        </w:rPr>
        <w:fldChar w:fldCharType="begin"/>
      </w:r>
      <w:r w:rsidR="006E57A8">
        <w:rPr>
          <w:rStyle w:val="PageNumber"/>
        </w:rPr>
        <w:instrText xml:space="preserve"> PAGE </w:instrText>
      </w:r>
    </w:ins>
    <w:r>
      <w:rPr>
        <w:rStyle w:val="PageNumber"/>
      </w:rPr>
      <w:fldChar w:fldCharType="separate"/>
    </w:r>
    <w:r w:rsidR="008529D4">
      <w:rPr>
        <w:rStyle w:val="PageNumber"/>
        <w:noProof/>
      </w:rPr>
      <w:t>6</w:t>
    </w:r>
    <w:ins w:id="2273" w:author="Julie Coiro" w:date="2013-05-20T08:33:00Z">
      <w:r>
        <w:rPr>
          <w:rStyle w:val="PageNumber"/>
        </w:rPr>
        <w:fldChar w:fldCharType="end"/>
      </w:r>
    </w:ins>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4E95"/>
    <w:multiLevelType w:val="hybridMultilevel"/>
    <w:tmpl w:val="BDA2817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8D21F8"/>
    <w:multiLevelType w:val="hybridMultilevel"/>
    <w:tmpl w:val="BA38A5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83502"/>
    <w:multiLevelType w:val="hybridMultilevel"/>
    <w:tmpl w:val="843EB6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C3192"/>
    <w:multiLevelType w:val="hybridMultilevel"/>
    <w:tmpl w:val="EB966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B2FC5"/>
    <w:multiLevelType w:val="hybridMultilevel"/>
    <w:tmpl w:val="9942FE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D0A81"/>
    <w:multiLevelType w:val="hybridMultilevel"/>
    <w:tmpl w:val="617E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A42DF9"/>
    <w:multiLevelType w:val="hybridMultilevel"/>
    <w:tmpl w:val="A9C4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A02B9"/>
    <w:multiLevelType w:val="hybridMultilevel"/>
    <w:tmpl w:val="49B4D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15225"/>
    <w:multiLevelType w:val="hybridMultilevel"/>
    <w:tmpl w:val="29D2DD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A01065"/>
    <w:multiLevelType w:val="hybridMultilevel"/>
    <w:tmpl w:val="32B81C4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41091D"/>
    <w:multiLevelType w:val="hybridMultilevel"/>
    <w:tmpl w:val="9CB6A1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5B0D8B"/>
    <w:multiLevelType w:val="hybridMultilevel"/>
    <w:tmpl w:val="9B80F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AE22E9"/>
    <w:multiLevelType w:val="hybridMultilevel"/>
    <w:tmpl w:val="08A6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820AD6"/>
    <w:multiLevelType w:val="hybridMultilevel"/>
    <w:tmpl w:val="E7124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A7038"/>
    <w:multiLevelType w:val="hybridMultilevel"/>
    <w:tmpl w:val="D8FCF55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F">
      <w:start w:val="1"/>
      <w:numFmt w:val="decimal"/>
      <w:lvlText w:val="%3."/>
      <w:lvlJc w:val="left"/>
      <w:pPr>
        <w:ind w:left="1440" w:hanging="360"/>
      </w:pPr>
      <w:rPr>
        <w:rFont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nsid w:val="3F1B3AC6"/>
    <w:multiLevelType w:val="hybridMultilevel"/>
    <w:tmpl w:val="0F28CC4C"/>
    <w:lvl w:ilvl="0" w:tplc="E37CBAA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6952E7"/>
    <w:multiLevelType w:val="hybridMultilevel"/>
    <w:tmpl w:val="632C02B6"/>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47A25DF9"/>
    <w:multiLevelType w:val="hybridMultilevel"/>
    <w:tmpl w:val="ADD2B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5F2E41"/>
    <w:multiLevelType w:val="hybridMultilevel"/>
    <w:tmpl w:val="5450F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3116CC"/>
    <w:multiLevelType w:val="hybridMultilevel"/>
    <w:tmpl w:val="9A58AD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DB013E9"/>
    <w:multiLevelType w:val="hybridMultilevel"/>
    <w:tmpl w:val="2F6832D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4AA3D4A"/>
    <w:multiLevelType w:val="hybridMultilevel"/>
    <w:tmpl w:val="128CC1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4AE6016"/>
    <w:multiLevelType w:val="hybridMultilevel"/>
    <w:tmpl w:val="F19EBA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336958"/>
    <w:multiLevelType w:val="hybridMultilevel"/>
    <w:tmpl w:val="0B2023E8"/>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6C305FC"/>
    <w:multiLevelType w:val="multilevel"/>
    <w:tmpl w:val="953A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1C7E3A"/>
    <w:multiLevelType w:val="hybridMultilevel"/>
    <w:tmpl w:val="7A5CB128"/>
    <w:lvl w:ilvl="0" w:tplc="B6CE9E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FD4DC3"/>
    <w:multiLevelType w:val="hybridMultilevel"/>
    <w:tmpl w:val="4ED4807E"/>
    <w:lvl w:ilvl="0" w:tplc="E37CBAA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EE1FEB"/>
    <w:multiLevelType w:val="hybridMultilevel"/>
    <w:tmpl w:val="5B846A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E262B6"/>
    <w:multiLevelType w:val="hybridMultilevel"/>
    <w:tmpl w:val="73F85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4"/>
  </w:num>
  <w:num w:numId="4">
    <w:abstractNumId w:val="7"/>
  </w:num>
  <w:num w:numId="5">
    <w:abstractNumId w:val="22"/>
  </w:num>
  <w:num w:numId="6">
    <w:abstractNumId w:val="16"/>
  </w:num>
  <w:num w:numId="7">
    <w:abstractNumId w:val="5"/>
  </w:num>
  <w:num w:numId="8">
    <w:abstractNumId w:val="25"/>
  </w:num>
  <w:num w:numId="9">
    <w:abstractNumId w:val="26"/>
  </w:num>
  <w:num w:numId="10">
    <w:abstractNumId w:val="0"/>
  </w:num>
  <w:num w:numId="11">
    <w:abstractNumId w:val="4"/>
  </w:num>
  <w:num w:numId="12">
    <w:abstractNumId w:val="1"/>
  </w:num>
  <w:num w:numId="13">
    <w:abstractNumId w:val="9"/>
  </w:num>
  <w:num w:numId="14">
    <w:abstractNumId w:val="27"/>
  </w:num>
  <w:num w:numId="15">
    <w:abstractNumId w:val="10"/>
  </w:num>
  <w:num w:numId="16">
    <w:abstractNumId w:val="15"/>
  </w:num>
  <w:num w:numId="17">
    <w:abstractNumId w:val="20"/>
  </w:num>
  <w:num w:numId="18">
    <w:abstractNumId w:val="19"/>
  </w:num>
  <w:num w:numId="19">
    <w:abstractNumId w:val="18"/>
  </w:num>
  <w:num w:numId="20">
    <w:abstractNumId w:val="2"/>
  </w:num>
  <w:num w:numId="21">
    <w:abstractNumId w:val="8"/>
  </w:num>
  <w:num w:numId="22">
    <w:abstractNumId w:val="23"/>
  </w:num>
  <w:num w:numId="23">
    <w:abstractNumId w:val="14"/>
  </w:num>
  <w:num w:numId="24">
    <w:abstractNumId w:val="28"/>
  </w:num>
  <w:num w:numId="25">
    <w:abstractNumId w:val="3"/>
  </w:num>
  <w:num w:numId="26">
    <w:abstractNumId w:val="21"/>
  </w:num>
  <w:num w:numId="27">
    <w:abstractNumId w:val="6"/>
  </w:num>
  <w:num w:numId="28">
    <w:abstractNumId w:val="17"/>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mirrorMargins/>
  <w:revisionView w:markup="0"/>
  <w:trackRevision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
  <w:rsids>
    <w:rsidRoot w:val="00F45FA9"/>
    <w:rsid w:val="00016FD7"/>
    <w:rsid w:val="000468D3"/>
    <w:rsid w:val="00052D02"/>
    <w:rsid w:val="000533D1"/>
    <w:rsid w:val="0005351A"/>
    <w:rsid w:val="00054733"/>
    <w:rsid w:val="00061A43"/>
    <w:rsid w:val="00066118"/>
    <w:rsid w:val="00074DF1"/>
    <w:rsid w:val="00075827"/>
    <w:rsid w:val="000914D7"/>
    <w:rsid w:val="00096D88"/>
    <w:rsid w:val="000B0BF1"/>
    <w:rsid w:val="000B705F"/>
    <w:rsid w:val="000C0665"/>
    <w:rsid w:val="000D7963"/>
    <w:rsid w:val="000E07A0"/>
    <w:rsid w:val="000E2655"/>
    <w:rsid w:val="000E650B"/>
    <w:rsid w:val="000E7CCA"/>
    <w:rsid w:val="000F6415"/>
    <w:rsid w:val="000F7B13"/>
    <w:rsid w:val="00100671"/>
    <w:rsid w:val="00102E2F"/>
    <w:rsid w:val="00104C4B"/>
    <w:rsid w:val="00111110"/>
    <w:rsid w:val="00126CFE"/>
    <w:rsid w:val="0012783D"/>
    <w:rsid w:val="001329C7"/>
    <w:rsid w:val="00137425"/>
    <w:rsid w:val="001377D3"/>
    <w:rsid w:val="00153B81"/>
    <w:rsid w:val="00155405"/>
    <w:rsid w:val="001577FC"/>
    <w:rsid w:val="001604C3"/>
    <w:rsid w:val="00165302"/>
    <w:rsid w:val="00175CE3"/>
    <w:rsid w:val="00190DA4"/>
    <w:rsid w:val="001911DC"/>
    <w:rsid w:val="00194182"/>
    <w:rsid w:val="001A560B"/>
    <w:rsid w:val="001C3C62"/>
    <w:rsid w:val="001C69D0"/>
    <w:rsid w:val="001C7F92"/>
    <w:rsid w:val="001D2C74"/>
    <w:rsid w:val="001D582B"/>
    <w:rsid w:val="001D61DE"/>
    <w:rsid w:val="001E045F"/>
    <w:rsid w:val="001E1E17"/>
    <w:rsid w:val="001E514A"/>
    <w:rsid w:val="00211BC2"/>
    <w:rsid w:val="00224F5E"/>
    <w:rsid w:val="0022516D"/>
    <w:rsid w:val="00234C9C"/>
    <w:rsid w:val="00246C31"/>
    <w:rsid w:val="002568C3"/>
    <w:rsid w:val="00264188"/>
    <w:rsid w:val="0027255C"/>
    <w:rsid w:val="00272BE3"/>
    <w:rsid w:val="00276371"/>
    <w:rsid w:val="00276510"/>
    <w:rsid w:val="0028220B"/>
    <w:rsid w:val="002A3834"/>
    <w:rsid w:val="002A6B55"/>
    <w:rsid w:val="002C2336"/>
    <w:rsid w:val="002C5D90"/>
    <w:rsid w:val="002D3070"/>
    <w:rsid w:val="002D67F9"/>
    <w:rsid w:val="002E0307"/>
    <w:rsid w:val="002E606E"/>
    <w:rsid w:val="002E755D"/>
    <w:rsid w:val="002F105A"/>
    <w:rsid w:val="002F37DA"/>
    <w:rsid w:val="002F4A99"/>
    <w:rsid w:val="002F7204"/>
    <w:rsid w:val="00316557"/>
    <w:rsid w:val="003309C6"/>
    <w:rsid w:val="00332789"/>
    <w:rsid w:val="00334485"/>
    <w:rsid w:val="00343A28"/>
    <w:rsid w:val="00344894"/>
    <w:rsid w:val="003467E7"/>
    <w:rsid w:val="003477B0"/>
    <w:rsid w:val="00352AC6"/>
    <w:rsid w:val="0035726D"/>
    <w:rsid w:val="003612F7"/>
    <w:rsid w:val="00361E70"/>
    <w:rsid w:val="00380953"/>
    <w:rsid w:val="00381EC8"/>
    <w:rsid w:val="00385A4B"/>
    <w:rsid w:val="00393973"/>
    <w:rsid w:val="00396799"/>
    <w:rsid w:val="003978A4"/>
    <w:rsid w:val="003A2C99"/>
    <w:rsid w:val="003C0E0A"/>
    <w:rsid w:val="003C1FBB"/>
    <w:rsid w:val="003D57E0"/>
    <w:rsid w:val="003E1AB3"/>
    <w:rsid w:val="003F2E57"/>
    <w:rsid w:val="003F58A4"/>
    <w:rsid w:val="00401EC0"/>
    <w:rsid w:val="0040289A"/>
    <w:rsid w:val="00406297"/>
    <w:rsid w:val="00413F19"/>
    <w:rsid w:val="00415833"/>
    <w:rsid w:val="004164E9"/>
    <w:rsid w:val="004207F9"/>
    <w:rsid w:val="00426FB7"/>
    <w:rsid w:val="00430DFA"/>
    <w:rsid w:val="00443665"/>
    <w:rsid w:val="004453B9"/>
    <w:rsid w:val="0045571F"/>
    <w:rsid w:val="004627AD"/>
    <w:rsid w:val="004628C4"/>
    <w:rsid w:val="004701B0"/>
    <w:rsid w:val="00482F44"/>
    <w:rsid w:val="0048336E"/>
    <w:rsid w:val="0048365B"/>
    <w:rsid w:val="00494A62"/>
    <w:rsid w:val="004A693F"/>
    <w:rsid w:val="004B247D"/>
    <w:rsid w:val="004C7A5A"/>
    <w:rsid w:val="004D1C5D"/>
    <w:rsid w:val="004D4430"/>
    <w:rsid w:val="004D7485"/>
    <w:rsid w:val="004F64CC"/>
    <w:rsid w:val="00504254"/>
    <w:rsid w:val="00505039"/>
    <w:rsid w:val="005067AF"/>
    <w:rsid w:val="00507573"/>
    <w:rsid w:val="00521EC8"/>
    <w:rsid w:val="00522A63"/>
    <w:rsid w:val="00530F90"/>
    <w:rsid w:val="00532068"/>
    <w:rsid w:val="00534BA8"/>
    <w:rsid w:val="005411D2"/>
    <w:rsid w:val="00563433"/>
    <w:rsid w:val="00566FF1"/>
    <w:rsid w:val="00571FFD"/>
    <w:rsid w:val="00582180"/>
    <w:rsid w:val="00595304"/>
    <w:rsid w:val="005A2D3A"/>
    <w:rsid w:val="005B1875"/>
    <w:rsid w:val="005B32AF"/>
    <w:rsid w:val="005C0D6E"/>
    <w:rsid w:val="005C1450"/>
    <w:rsid w:val="005C2135"/>
    <w:rsid w:val="005D480B"/>
    <w:rsid w:val="005E14BA"/>
    <w:rsid w:val="005F39AF"/>
    <w:rsid w:val="005F405B"/>
    <w:rsid w:val="005F54B6"/>
    <w:rsid w:val="005F62CE"/>
    <w:rsid w:val="006057D7"/>
    <w:rsid w:val="00605A00"/>
    <w:rsid w:val="00611725"/>
    <w:rsid w:val="00627211"/>
    <w:rsid w:val="006275C3"/>
    <w:rsid w:val="00633406"/>
    <w:rsid w:val="00637FDE"/>
    <w:rsid w:val="00643A33"/>
    <w:rsid w:val="0064557C"/>
    <w:rsid w:val="006549AC"/>
    <w:rsid w:val="00656E0B"/>
    <w:rsid w:val="00661423"/>
    <w:rsid w:val="00663A04"/>
    <w:rsid w:val="00666047"/>
    <w:rsid w:val="00670755"/>
    <w:rsid w:val="00675974"/>
    <w:rsid w:val="00684B3F"/>
    <w:rsid w:val="006A27A0"/>
    <w:rsid w:val="006A4871"/>
    <w:rsid w:val="006B3D09"/>
    <w:rsid w:val="006D1A1E"/>
    <w:rsid w:val="006D70B8"/>
    <w:rsid w:val="006E57A8"/>
    <w:rsid w:val="006F05B5"/>
    <w:rsid w:val="006F0804"/>
    <w:rsid w:val="006F1971"/>
    <w:rsid w:val="006F3B34"/>
    <w:rsid w:val="006F3FB2"/>
    <w:rsid w:val="0070101B"/>
    <w:rsid w:val="0070343A"/>
    <w:rsid w:val="0070522F"/>
    <w:rsid w:val="00711222"/>
    <w:rsid w:val="007114A6"/>
    <w:rsid w:val="00713C64"/>
    <w:rsid w:val="0071585E"/>
    <w:rsid w:val="00754329"/>
    <w:rsid w:val="0076003C"/>
    <w:rsid w:val="0076650E"/>
    <w:rsid w:val="007767E5"/>
    <w:rsid w:val="007816FA"/>
    <w:rsid w:val="00782DAD"/>
    <w:rsid w:val="007915A1"/>
    <w:rsid w:val="00792026"/>
    <w:rsid w:val="007A1E0C"/>
    <w:rsid w:val="007B135D"/>
    <w:rsid w:val="007B32A9"/>
    <w:rsid w:val="007B5DFA"/>
    <w:rsid w:val="007D0DB8"/>
    <w:rsid w:val="007E51E6"/>
    <w:rsid w:val="007E520A"/>
    <w:rsid w:val="007F3F7A"/>
    <w:rsid w:val="007F5D66"/>
    <w:rsid w:val="00800B59"/>
    <w:rsid w:val="008079DC"/>
    <w:rsid w:val="0082739F"/>
    <w:rsid w:val="00832659"/>
    <w:rsid w:val="00833221"/>
    <w:rsid w:val="0084392A"/>
    <w:rsid w:val="00846B4C"/>
    <w:rsid w:val="008529D4"/>
    <w:rsid w:val="00875D6F"/>
    <w:rsid w:val="00884A30"/>
    <w:rsid w:val="00890298"/>
    <w:rsid w:val="00890BA7"/>
    <w:rsid w:val="008A09EB"/>
    <w:rsid w:val="008B5C93"/>
    <w:rsid w:val="008B7767"/>
    <w:rsid w:val="008C22E7"/>
    <w:rsid w:val="008C4E3F"/>
    <w:rsid w:val="008D4C67"/>
    <w:rsid w:val="008D7899"/>
    <w:rsid w:val="008E0273"/>
    <w:rsid w:val="008F07DB"/>
    <w:rsid w:val="008F27BD"/>
    <w:rsid w:val="008F3C16"/>
    <w:rsid w:val="0091060A"/>
    <w:rsid w:val="009142CA"/>
    <w:rsid w:val="00932C79"/>
    <w:rsid w:val="0093406B"/>
    <w:rsid w:val="0093706F"/>
    <w:rsid w:val="00941324"/>
    <w:rsid w:val="009443D4"/>
    <w:rsid w:val="00945FBE"/>
    <w:rsid w:val="00955E0D"/>
    <w:rsid w:val="00957342"/>
    <w:rsid w:val="00960E2D"/>
    <w:rsid w:val="009646AC"/>
    <w:rsid w:val="00974EF0"/>
    <w:rsid w:val="00976C7D"/>
    <w:rsid w:val="0098091E"/>
    <w:rsid w:val="009840A7"/>
    <w:rsid w:val="0098461C"/>
    <w:rsid w:val="009854D1"/>
    <w:rsid w:val="009901EF"/>
    <w:rsid w:val="00996D22"/>
    <w:rsid w:val="00997428"/>
    <w:rsid w:val="009B6DA7"/>
    <w:rsid w:val="009C6413"/>
    <w:rsid w:val="009D4FFB"/>
    <w:rsid w:val="009D6E75"/>
    <w:rsid w:val="009D776E"/>
    <w:rsid w:val="009E1212"/>
    <w:rsid w:val="009E1866"/>
    <w:rsid w:val="009E1D3C"/>
    <w:rsid w:val="009F4A46"/>
    <w:rsid w:val="009F56A9"/>
    <w:rsid w:val="009F675A"/>
    <w:rsid w:val="009F7687"/>
    <w:rsid w:val="00A02DD4"/>
    <w:rsid w:val="00A079F6"/>
    <w:rsid w:val="00A12F09"/>
    <w:rsid w:val="00A13D9D"/>
    <w:rsid w:val="00A16088"/>
    <w:rsid w:val="00A21379"/>
    <w:rsid w:val="00A24D9B"/>
    <w:rsid w:val="00A42E49"/>
    <w:rsid w:val="00A512F5"/>
    <w:rsid w:val="00A57734"/>
    <w:rsid w:val="00A63341"/>
    <w:rsid w:val="00A66B19"/>
    <w:rsid w:val="00A673BB"/>
    <w:rsid w:val="00A7394D"/>
    <w:rsid w:val="00A74389"/>
    <w:rsid w:val="00A87D15"/>
    <w:rsid w:val="00A90D2B"/>
    <w:rsid w:val="00A95FAE"/>
    <w:rsid w:val="00A9622F"/>
    <w:rsid w:val="00AA0D0B"/>
    <w:rsid w:val="00AA5C4A"/>
    <w:rsid w:val="00AA7137"/>
    <w:rsid w:val="00AB649C"/>
    <w:rsid w:val="00AB7381"/>
    <w:rsid w:val="00AC2D87"/>
    <w:rsid w:val="00AC2FE0"/>
    <w:rsid w:val="00AC64D7"/>
    <w:rsid w:val="00AD0DC1"/>
    <w:rsid w:val="00AD100F"/>
    <w:rsid w:val="00AE77EA"/>
    <w:rsid w:val="00AE7B1C"/>
    <w:rsid w:val="00AF6D39"/>
    <w:rsid w:val="00B022A1"/>
    <w:rsid w:val="00B16334"/>
    <w:rsid w:val="00B164EF"/>
    <w:rsid w:val="00B320B4"/>
    <w:rsid w:val="00B352C8"/>
    <w:rsid w:val="00B36A17"/>
    <w:rsid w:val="00B41032"/>
    <w:rsid w:val="00B42442"/>
    <w:rsid w:val="00B43D61"/>
    <w:rsid w:val="00B4579E"/>
    <w:rsid w:val="00B46164"/>
    <w:rsid w:val="00B5177D"/>
    <w:rsid w:val="00B533A3"/>
    <w:rsid w:val="00B54AD7"/>
    <w:rsid w:val="00B63F6B"/>
    <w:rsid w:val="00B67699"/>
    <w:rsid w:val="00B724F0"/>
    <w:rsid w:val="00B75E9D"/>
    <w:rsid w:val="00B821E5"/>
    <w:rsid w:val="00B854B6"/>
    <w:rsid w:val="00B900CE"/>
    <w:rsid w:val="00B9050C"/>
    <w:rsid w:val="00B9088A"/>
    <w:rsid w:val="00B965E4"/>
    <w:rsid w:val="00BA3C20"/>
    <w:rsid w:val="00BB22EB"/>
    <w:rsid w:val="00BB3F18"/>
    <w:rsid w:val="00BC31FE"/>
    <w:rsid w:val="00BC6150"/>
    <w:rsid w:val="00BC6E55"/>
    <w:rsid w:val="00BD58B8"/>
    <w:rsid w:val="00BE24CA"/>
    <w:rsid w:val="00BE29FF"/>
    <w:rsid w:val="00BE5115"/>
    <w:rsid w:val="00BF2490"/>
    <w:rsid w:val="00C00029"/>
    <w:rsid w:val="00C06EEE"/>
    <w:rsid w:val="00C10608"/>
    <w:rsid w:val="00C14C7B"/>
    <w:rsid w:val="00C2110B"/>
    <w:rsid w:val="00C239F0"/>
    <w:rsid w:val="00C24C58"/>
    <w:rsid w:val="00C261EB"/>
    <w:rsid w:val="00C26BF8"/>
    <w:rsid w:val="00C33E26"/>
    <w:rsid w:val="00C428AD"/>
    <w:rsid w:val="00C51133"/>
    <w:rsid w:val="00C530FB"/>
    <w:rsid w:val="00C62AC4"/>
    <w:rsid w:val="00C71F31"/>
    <w:rsid w:val="00C75C56"/>
    <w:rsid w:val="00C878F0"/>
    <w:rsid w:val="00C91EDF"/>
    <w:rsid w:val="00C964F8"/>
    <w:rsid w:val="00CA3460"/>
    <w:rsid w:val="00CA763E"/>
    <w:rsid w:val="00CC4680"/>
    <w:rsid w:val="00CE4249"/>
    <w:rsid w:val="00CF01AD"/>
    <w:rsid w:val="00CF2BC4"/>
    <w:rsid w:val="00D00BA6"/>
    <w:rsid w:val="00D01DED"/>
    <w:rsid w:val="00D059A7"/>
    <w:rsid w:val="00D24DA8"/>
    <w:rsid w:val="00D25610"/>
    <w:rsid w:val="00D312E7"/>
    <w:rsid w:val="00D33478"/>
    <w:rsid w:val="00D341C0"/>
    <w:rsid w:val="00D34E76"/>
    <w:rsid w:val="00D50705"/>
    <w:rsid w:val="00D51121"/>
    <w:rsid w:val="00D53149"/>
    <w:rsid w:val="00D55AD6"/>
    <w:rsid w:val="00D669AF"/>
    <w:rsid w:val="00D671AB"/>
    <w:rsid w:val="00D75DEA"/>
    <w:rsid w:val="00D8779A"/>
    <w:rsid w:val="00DA3B64"/>
    <w:rsid w:val="00DA3D03"/>
    <w:rsid w:val="00DA5515"/>
    <w:rsid w:val="00DC1FCE"/>
    <w:rsid w:val="00DC2D4F"/>
    <w:rsid w:val="00DD2A22"/>
    <w:rsid w:val="00DD2B77"/>
    <w:rsid w:val="00E076E2"/>
    <w:rsid w:val="00E109F7"/>
    <w:rsid w:val="00E17837"/>
    <w:rsid w:val="00E206A9"/>
    <w:rsid w:val="00E21D53"/>
    <w:rsid w:val="00E427D1"/>
    <w:rsid w:val="00E520E0"/>
    <w:rsid w:val="00E562F5"/>
    <w:rsid w:val="00E56CC9"/>
    <w:rsid w:val="00E721F0"/>
    <w:rsid w:val="00E82475"/>
    <w:rsid w:val="00E87E70"/>
    <w:rsid w:val="00EA6E45"/>
    <w:rsid w:val="00EC5CF3"/>
    <w:rsid w:val="00ED0940"/>
    <w:rsid w:val="00EE07C7"/>
    <w:rsid w:val="00EE2166"/>
    <w:rsid w:val="00EF5AEF"/>
    <w:rsid w:val="00F01651"/>
    <w:rsid w:val="00F02652"/>
    <w:rsid w:val="00F035ED"/>
    <w:rsid w:val="00F124B7"/>
    <w:rsid w:val="00F15083"/>
    <w:rsid w:val="00F45B57"/>
    <w:rsid w:val="00F45FA9"/>
    <w:rsid w:val="00F6573C"/>
    <w:rsid w:val="00F66D60"/>
    <w:rsid w:val="00F715D7"/>
    <w:rsid w:val="00F7582A"/>
    <w:rsid w:val="00FA3FE2"/>
    <w:rsid w:val="00FA53E6"/>
    <w:rsid w:val="00FA6ED2"/>
    <w:rsid w:val="00FC322C"/>
    <w:rsid w:val="00FC426A"/>
    <w:rsid w:val="00FD08BE"/>
    <w:rsid w:val="00FE6CE9"/>
    <w:rsid w:val="00FF6710"/>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F45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Pr>
      <w:rFonts w:ascii="Times" w:eastAsia="Times New Roman" w:hAnsi="Times"/>
      <w:b/>
      <w:szCs w:val="20"/>
    </w:rPr>
  </w:style>
  <w:style w:type="character" w:customStyle="1" w:styleId="TitleChar">
    <w:name w:val="Title Char"/>
    <w:basedOn w:val="DefaultParagraphFont"/>
    <w:link w:val="Title"/>
    <w:rsid w:val="00F45FA9"/>
    <w:rPr>
      <w:rFonts w:ascii="Times" w:eastAsia="Times New Roman" w:hAnsi="Times"/>
      <w:b/>
      <w:szCs w:val="20"/>
    </w:rPr>
  </w:style>
  <w:style w:type="paragraph" w:styleId="BodyText">
    <w:name w:val="Body Text"/>
    <w:basedOn w:val="Normal"/>
    <w:link w:val="BodyTextChar"/>
    <w:rsid w:val="00F45FA9"/>
    <w:rPr>
      <w:rFonts w:ascii="Times" w:eastAsia="Times" w:hAnsi="Times"/>
      <w:b/>
      <w:szCs w:val="20"/>
    </w:rPr>
  </w:style>
  <w:style w:type="character" w:customStyle="1" w:styleId="BodyTextChar">
    <w:name w:val="Body Text Char"/>
    <w:basedOn w:val="DefaultParagraphFont"/>
    <w:link w:val="BodyText"/>
    <w:rsid w:val="00F45FA9"/>
    <w:rPr>
      <w:rFonts w:ascii="Times" w:eastAsia="Times" w:hAnsi="Times"/>
      <w:b/>
      <w:szCs w:val="20"/>
    </w:rPr>
  </w:style>
  <w:style w:type="character" w:styleId="Hyperlink">
    <w:name w:val="Hyperlink"/>
    <w:basedOn w:val="DefaultParagraphFont"/>
    <w:rsid w:val="00F45FA9"/>
    <w:rPr>
      <w:color w:val="0000FF"/>
      <w:u w:val="single"/>
    </w:rPr>
  </w:style>
  <w:style w:type="paragraph" w:styleId="ListParagraph">
    <w:name w:val="List Paragraph"/>
    <w:basedOn w:val="Normal"/>
    <w:uiPriority w:val="34"/>
    <w:qFormat/>
    <w:rsid w:val="00061A43"/>
    <w:pPr>
      <w:spacing w:after="200"/>
      <w:ind w:left="720"/>
      <w:contextualSpacing/>
    </w:pPr>
    <w:rPr>
      <w:rFonts w:asciiTheme="minorHAnsi" w:eastAsiaTheme="minorHAnsi" w:hAnsiTheme="minorHAnsi" w:cstheme="minorBidi"/>
    </w:rPr>
  </w:style>
  <w:style w:type="table" w:styleId="TableGrid">
    <w:name w:val="Table Grid"/>
    <w:basedOn w:val="TableNormal"/>
    <w:uiPriority w:val="59"/>
    <w:rsid w:val="00061A43"/>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A3460"/>
    <w:rPr>
      <w:sz w:val="18"/>
      <w:szCs w:val="18"/>
    </w:rPr>
  </w:style>
  <w:style w:type="paragraph" w:styleId="CommentText">
    <w:name w:val="annotation text"/>
    <w:basedOn w:val="Normal"/>
    <w:link w:val="CommentTextChar"/>
    <w:uiPriority w:val="99"/>
    <w:semiHidden/>
    <w:unhideWhenUsed/>
    <w:rsid w:val="00CA3460"/>
  </w:style>
  <w:style w:type="character" w:customStyle="1" w:styleId="CommentTextChar">
    <w:name w:val="Comment Text Char"/>
    <w:basedOn w:val="DefaultParagraphFont"/>
    <w:link w:val="CommentText"/>
    <w:uiPriority w:val="99"/>
    <w:semiHidden/>
    <w:rsid w:val="00CA3460"/>
  </w:style>
  <w:style w:type="paragraph" w:styleId="CommentSubject">
    <w:name w:val="annotation subject"/>
    <w:basedOn w:val="CommentText"/>
    <w:next w:val="CommentText"/>
    <w:link w:val="CommentSubjectChar"/>
    <w:uiPriority w:val="99"/>
    <w:semiHidden/>
    <w:unhideWhenUsed/>
    <w:rsid w:val="00CA3460"/>
    <w:rPr>
      <w:b/>
      <w:bCs/>
      <w:sz w:val="20"/>
      <w:szCs w:val="20"/>
    </w:rPr>
  </w:style>
  <w:style w:type="character" w:customStyle="1" w:styleId="CommentSubjectChar">
    <w:name w:val="Comment Subject Char"/>
    <w:basedOn w:val="CommentTextChar"/>
    <w:link w:val="CommentSubject"/>
    <w:uiPriority w:val="99"/>
    <w:semiHidden/>
    <w:rsid w:val="00CA3460"/>
    <w:rPr>
      <w:b/>
      <w:bCs/>
      <w:sz w:val="20"/>
      <w:szCs w:val="20"/>
    </w:rPr>
  </w:style>
  <w:style w:type="paragraph" w:styleId="BalloonText">
    <w:name w:val="Balloon Text"/>
    <w:basedOn w:val="Normal"/>
    <w:link w:val="BalloonTextChar"/>
    <w:uiPriority w:val="99"/>
    <w:semiHidden/>
    <w:unhideWhenUsed/>
    <w:rsid w:val="00CA3460"/>
    <w:rPr>
      <w:rFonts w:ascii="Lucida Grande" w:hAnsi="Lucida Grande"/>
      <w:sz w:val="18"/>
      <w:szCs w:val="18"/>
    </w:rPr>
  </w:style>
  <w:style w:type="character" w:customStyle="1" w:styleId="BalloonTextChar">
    <w:name w:val="Balloon Text Char"/>
    <w:basedOn w:val="DefaultParagraphFont"/>
    <w:link w:val="BalloonText"/>
    <w:uiPriority w:val="99"/>
    <w:semiHidden/>
    <w:rsid w:val="00CA3460"/>
    <w:rPr>
      <w:rFonts w:ascii="Lucida Grande" w:hAnsi="Lucida Grande"/>
      <w:sz w:val="18"/>
      <w:szCs w:val="18"/>
    </w:rPr>
  </w:style>
  <w:style w:type="character" w:styleId="Strong">
    <w:name w:val="Strong"/>
    <w:basedOn w:val="DefaultParagraphFont"/>
    <w:uiPriority w:val="22"/>
    <w:rsid w:val="003C1FBB"/>
    <w:rPr>
      <w:b/>
    </w:rPr>
  </w:style>
  <w:style w:type="character" w:styleId="Emphasis">
    <w:name w:val="Emphasis"/>
    <w:basedOn w:val="DefaultParagraphFont"/>
    <w:uiPriority w:val="20"/>
    <w:rsid w:val="003C1FBB"/>
    <w:rPr>
      <w:i/>
    </w:rPr>
  </w:style>
  <w:style w:type="paragraph" w:styleId="Footer">
    <w:name w:val="footer"/>
    <w:basedOn w:val="Normal"/>
    <w:link w:val="FooterChar"/>
    <w:uiPriority w:val="99"/>
    <w:unhideWhenUsed/>
    <w:rsid w:val="007816FA"/>
    <w:pPr>
      <w:tabs>
        <w:tab w:val="center" w:pos="4320"/>
        <w:tab w:val="right" w:pos="8640"/>
      </w:tabs>
    </w:pPr>
  </w:style>
  <w:style w:type="character" w:customStyle="1" w:styleId="FooterChar">
    <w:name w:val="Footer Char"/>
    <w:basedOn w:val="DefaultParagraphFont"/>
    <w:link w:val="Footer"/>
    <w:uiPriority w:val="99"/>
    <w:rsid w:val="007816FA"/>
  </w:style>
  <w:style w:type="character" w:styleId="PageNumber">
    <w:name w:val="page number"/>
    <w:basedOn w:val="DefaultParagraphFont"/>
    <w:uiPriority w:val="99"/>
    <w:semiHidden/>
    <w:unhideWhenUsed/>
    <w:rsid w:val="007816FA"/>
  </w:style>
  <w:style w:type="paragraph" w:styleId="Header">
    <w:name w:val="header"/>
    <w:basedOn w:val="Normal"/>
    <w:link w:val="HeaderChar"/>
    <w:uiPriority w:val="99"/>
    <w:semiHidden/>
    <w:unhideWhenUsed/>
    <w:rsid w:val="002568C3"/>
    <w:pPr>
      <w:tabs>
        <w:tab w:val="center" w:pos="4320"/>
        <w:tab w:val="right" w:pos="8640"/>
      </w:tabs>
    </w:pPr>
  </w:style>
  <w:style w:type="character" w:customStyle="1" w:styleId="HeaderChar">
    <w:name w:val="Header Char"/>
    <w:basedOn w:val="DefaultParagraphFont"/>
    <w:link w:val="Header"/>
    <w:uiPriority w:val="99"/>
    <w:semiHidden/>
    <w:rsid w:val="002568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45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Pr>
      <w:rFonts w:ascii="Times" w:eastAsia="Times New Roman" w:hAnsi="Times"/>
      <w:b/>
      <w:szCs w:val="20"/>
    </w:rPr>
  </w:style>
  <w:style w:type="character" w:customStyle="1" w:styleId="TitleChar">
    <w:name w:val="Title Char"/>
    <w:basedOn w:val="DefaultParagraphFont"/>
    <w:link w:val="Title"/>
    <w:rsid w:val="00F45FA9"/>
    <w:rPr>
      <w:rFonts w:ascii="Times" w:eastAsia="Times New Roman" w:hAnsi="Times"/>
      <w:b/>
      <w:szCs w:val="20"/>
    </w:rPr>
  </w:style>
  <w:style w:type="paragraph" w:styleId="BodyText">
    <w:name w:val="Body Text"/>
    <w:basedOn w:val="Normal"/>
    <w:link w:val="BodyTextChar"/>
    <w:rsid w:val="00F45FA9"/>
    <w:rPr>
      <w:rFonts w:ascii="Times" w:eastAsia="Times" w:hAnsi="Times"/>
      <w:b/>
      <w:szCs w:val="20"/>
    </w:rPr>
  </w:style>
  <w:style w:type="character" w:customStyle="1" w:styleId="BodyTextChar">
    <w:name w:val="Body Text Char"/>
    <w:basedOn w:val="DefaultParagraphFont"/>
    <w:link w:val="BodyText"/>
    <w:rsid w:val="00F45FA9"/>
    <w:rPr>
      <w:rFonts w:ascii="Times" w:eastAsia="Times" w:hAnsi="Times"/>
      <w:b/>
      <w:szCs w:val="20"/>
    </w:rPr>
  </w:style>
  <w:style w:type="character" w:styleId="Hyperlink">
    <w:name w:val="Hyperlink"/>
    <w:basedOn w:val="DefaultParagraphFont"/>
    <w:rsid w:val="00F45FA9"/>
    <w:rPr>
      <w:color w:val="0000FF"/>
      <w:u w:val="single"/>
    </w:rPr>
  </w:style>
  <w:style w:type="paragraph" w:styleId="ListParagraph">
    <w:name w:val="List Paragraph"/>
    <w:basedOn w:val="Normal"/>
    <w:uiPriority w:val="34"/>
    <w:qFormat/>
    <w:rsid w:val="00061A43"/>
    <w:pPr>
      <w:spacing w:after="200"/>
      <w:ind w:left="720"/>
      <w:contextualSpacing/>
    </w:pPr>
    <w:rPr>
      <w:rFonts w:asciiTheme="minorHAnsi" w:eastAsiaTheme="minorHAnsi" w:hAnsiTheme="minorHAnsi" w:cstheme="minorBidi"/>
    </w:rPr>
  </w:style>
  <w:style w:type="table" w:styleId="TableGrid">
    <w:name w:val="Table Grid"/>
    <w:basedOn w:val="TableNormal"/>
    <w:uiPriority w:val="59"/>
    <w:rsid w:val="00061A43"/>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A3460"/>
    <w:rPr>
      <w:sz w:val="18"/>
      <w:szCs w:val="18"/>
    </w:rPr>
  </w:style>
  <w:style w:type="paragraph" w:styleId="CommentText">
    <w:name w:val="annotation text"/>
    <w:basedOn w:val="Normal"/>
    <w:link w:val="CommentTextChar"/>
    <w:uiPriority w:val="99"/>
    <w:semiHidden/>
    <w:unhideWhenUsed/>
    <w:rsid w:val="00CA3460"/>
  </w:style>
  <w:style w:type="character" w:customStyle="1" w:styleId="CommentTextChar">
    <w:name w:val="Comment Text Char"/>
    <w:basedOn w:val="DefaultParagraphFont"/>
    <w:link w:val="CommentText"/>
    <w:uiPriority w:val="99"/>
    <w:semiHidden/>
    <w:rsid w:val="00CA3460"/>
  </w:style>
  <w:style w:type="paragraph" w:styleId="CommentSubject">
    <w:name w:val="annotation subject"/>
    <w:basedOn w:val="CommentText"/>
    <w:next w:val="CommentText"/>
    <w:link w:val="CommentSubjectChar"/>
    <w:uiPriority w:val="99"/>
    <w:semiHidden/>
    <w:unhideWhenUsed/>
    <w:rsid w:val="00CA3460"/>
    <w:rPr>
      <w:b/>
      <w:bCs/>
      <w:sz w:val="20"/>
      <w:szCs w:val="20"/>
    </w:rPr>
  </w:style>
  <w:style w:type="character" w:customStyle="1" w:styleId="CommentSubjectChar">
    <w:name w:val="Comment Subject Char"/>
    <w:basedOn w:val="CommentTextChar"/>
    <w:link w:val="CommentSubject"/>
    <w:uiPriority w:val="99"/>
    <w:semiHidden/>
    <w:rsid w:val="00CA3460"/>
    <w:rPr>
      <w:b/>
      <w:bCs/>
      <w:sz w:val="20"/>
      <w:szCs w:val="20"/>
    </w:rPr>
  </w:style>
  <w:style w:type="paragraph" w:styleId="BalloonText">
    <w:name w:val="Balloon Text"/>
    <w:basedOn w:val="Normal"/>
    <w:link w:val="BalloonTextChar"/>
    <w:uiPriority w:val="99"/>
    <w:semiHidden/>
    <w:unhideWhenUsed/>
    <w:rsid w:val="00CA3460"/>
    <w:rPr>
      <w:rFonts w:ascii="Lucida Grande" w:hAnsi="Lucida Grande"/>
      <w:sz w:val="18"/>
      <w:szCs w:val="18"/>
    </w:rPr>
  </w:style>
  <w:style w:type="character" w:customStyle="1" w:styleId="BalloonTextChar">
    <w:name w:val="Balloon Text Char"/>
    <w:basedOn w:val="DefaultParagraphFont"/>
    <w:link w:val="BalloonText"/>
    <w:uiPriority w:val="99"/>
    <w:semiHidden/>
    <w:rsid w:val="00CA3460"/>
    <w:rPr>
      <w:rFonts w:ascii="Lucida Grande" w:hAnsi="Lucida Grande"/>
      <w:sz w:val="18"/>
      <w:szCs w:val="18"/>
    </w:rPr>
  </w:style>
  <w:style w:type="character" w:styleId="Strong">
    <w:name w:val="Strong"/>
    <w:basedOn w:val="DefaultParagraphFont"/>
    <w:uiPriority w:val="22"/>
    <w:rsid w:val="003C1FBB"/>
    <w:rPr>
      <w:b/>
    </w:rPr>
  </w:style>
  <w:style w:type="character" w:styleId="Emphasis">
    <w:name w:val="Emphasis"/>
    <w:basedOn w:val="DefaultParagraphFont"/>
    <w:uiPriority w:val="20"/>
    <w:rsid w:val="003C1FBB"/>
    <w:rPr>
      <w:i/>
    </w:rPr>
  </w:style>
  <w:style w:type="paragraph" w:styleId="Footer">
    <w:name w:val="footer"/>
    <w:basedOn w:val="Normal"/>
    <w:link w:val="FooterChar"/>
    <w:uiPriority w:val="99"/>
    <w:unhideWhenUsed/>
    <w:rsid w:val="007816FA"/>
    <w:pPr>
      <w:tabs>
        <w:tab w:val="center" w:pos="4320"/>
        <w:tab w:val="right" w:pos="8640"/>
      </w:tabs>
    </w:pPr>
  </w:style>
  <w:style w:type="character" w:customStyle="1" w:styleId="FooterChar">
    <w:name w:val="Footer Char"/>
    <w:basedOn w:val="DefaultParagraphFont"/>
    <w:link w:val="Footer"/>
    <w:uiPriority w:val="99"/>
    <w:rsid w:val="007816FA"/>
  </w:style>
  <w:style w:type="character" w:styleId="PageNumber">
    <w:name w:val="page number"/>
    <w:basedOn w:val="DefaultParagraphFont"/>
    <w:uiPriority w:val="99"/>
    <w:semiHidden/>
    <w:unhideWhenUsed/>
    <w:rsid w:val="007816FA"/>
  </w:style>
</w:styles>
</file>

<file path=word/webSettings.xml><?xml version="1.0" encoding="utf-8"?>
<w:webSettings xmlns:r="http://schemas.openxmlformats.org/officeDocument/2006/relationships" xmlns:w="http://schemas.openxmlformats.org/wordprocessingml/2006/main">
  <w:divs>
    <w:div w:id="546340060">
      <w:bodyDiv w:val="1"/>
      <w:marLeft w:val="0"/>
      <w:marRight w:val="0"/>
      <w:marTop w:val="0"/>
      <w:marBottom w:val="0"/>
      <w:divBdr>
        <w:top w:val="none" w:sz="0" w:space="0" w:color="auto"/>
        <w:left w:val="none" w:sz="0" w:space="0" w:color="auto"/>
        <w:bottom w:val="none" w:sz="0" w:space="0" w:color="auto"/>
        <w:right w:val="none" w:sz="0" w:space="0" w:color="auto"/>
      </w:divBdr>
    </w:div>
    <w:div w:id="661198248">
      <w:bodyDiv w:val="1"/>
      <w:marLeft w:val="0"/>
      <w:marRight w:val="0"/>
      <w:marTop w:val="0"/>
      <w:marBottom w:val="0"/>
      <w:divBdr>
        <w:top w:val="none" w:sz="0" w:space="0" w:color="auto"/>
        <w:left w:val="none" w:sz="0" w:space="0" w:color="auto"/>
        <w:bottom w:val="none" w:sz="0" w:space="0" w:color="auto"/>
        <w:right w:val="none" w:sz="0" w:space="0" w:color="auto"/>
      </w:divBdr>
    </w:div>
    <w:div w:id="836379308">
      <w:bodyDiv w:val="1"/>
      <w:marLeft w:val="0"/>
      <w:marRight w:val="0"/>
      <w:marTop w:val="0"/>
      <w:marBottom w:val="0"/>
      <w:divBdr>
        <w:top w:val="none" w:sz="0" w:space="0" w:color="auto"/>
        <w:left w:val="none" w:sz="0" w:space="0" w:color="auto"/>
        <w:bottom w:val="none" w:sz="0" w:space="0" w:color="auto"/>
        <w:right w:val="none" w:sz="0" w:space="0" w:color="auto"/>
      </w:divBdr>
      <w:divsChild>
        <w:div w:id="1807971449">
          <w:marLeft w:val="1166"/>
          <w:marRight w:val="0"/>
          <w:marTop w:val="0"/>
          <w:marBottom w:val="0"/>
          <w:divBdr>
            <w:top w:val="none" w:sz="0" w:space="0" w:color="auto"/>
            <w:left w:val="none" w:sz="0" w:space="0" w:color="auto"/>
            <w:bottom w:val="none" w:sz="0" w:space="0" w:color="auto"/>
            <w:right w:val="none" w:sz="0" w:space="0" w:color="auto"/>
          </w:divBdr>
        </w:div>
        <w:div w:id="1573275920">
          <w:marLeft w:val="1166"/>
          <w:marRight w:val="0"/>
          <w:marTop w:val="0"/>
          <w:marBottom w:val="0"/>
          <w:divBdr>
            <w:top w:val="none" w:sz="0" w:space="0" w:color="auto"/>
            <w:left w:val="none" w:sz="0" w:space="0" w:color="auto"/>
            <w:bottom w:val="none" w:sz="0" w:space="0" w:color="auto"/>
            <w:right w:val="none" w:sz="0" w:space="0" w:color="auto"/>
          </w:divBdr>
        </w:div>
        <w:div w:id="207187468">
          <w:marLeft w:val="1166"/>
          <w:marRight w:val="0"/>
          <w:marTop w:val="0"/>
          <w:marBottom w:val="0"/>
          <w:divBdr>
            <w:top w:val="none" w:sz="0" w:space="0" w:color="auto"/>
            <w:left w:val="none" w:sz="0" w:space="0" w:color="auto"/>
            <w:bottom w:val="none" w:sz="0" w:space="0" w:color="auto"/>
            <w:right w:val="none" w:sz="0" w:space="0" w:color="auto"/>
          </w:divBdr>
        </w:div>
        <w:div w:id="1641837083">
          <w:marLeft w:val="1166"/>
          <w:marRight w:val="0"/>
          <w:marTop w:val="0"/>
          <w:marBottom w:val="0"/>
          <w:divBdr>
            <w:top w:val="none" w:sz="0" w:space="0" w:color="auto"/>
            <w:left w:val="none" w:sz="0" w:space="0" w:color="auto"/>
            <w:bottom w:val="none" w:sz="0" w:space="0" w:color="auto"/>
            <w:right w:val="none" w:sz="0" w:space="0" w:color="auto"/>
          </w:divBdr>
        </w:div>
        <w:div w:id="310869612">
          <w:marLeft w:val="1166"/>
          <w:marRight w:val="0"/>
          <w:marTop w:val="0"/>
          <w:marBottom w:val="0"/>
          <w:divBdr>
            <w:top w:val="none" w:sz="0" w:space="0" w:color="auto"/>
            <w:left w:val="none" w:sz="0" w:space="0" w:color="auto"/>
            <w:bottom w:val="none" w:sz="0" w:space="0" w:color="auto"/>
            <w:right w:val="none" w:sz="0" w:space="0" w:color="auto"/>
          </w:divBdr>
        </w:div>
        <w:div w:id="835611742">
          <w:marLeft w:val="1166"/>
          <w:marRight w:val="0"/>
          <w:marTop w:val="0"/>
          <w:marBottom w:val="0"/>
          <w:divBdr>
            <w:top w:val="none" w:sz="0" w:space="0" w:color="auto"/>
            <w:left w:val="none" w:sz="0" w:space="0" w:color="auto"/>
            <w:bottom w:val="none" w:sz="0" w:space="0" w:color="auto"/>
            <w:right w:val="none" w:sz="0" w:space="0" w:color="auto"/>
          </w:divBdr>
        </w:div>
        <w:div w:id="2016298381">
          <w:marLeft w:val="1166"/>
          <w:marRight w:val="0"/>
          <w:marTop w:val="0"/>
          <w:marBottom w:val="0"/>
          <w:divBdr>
            <w:top w:val="none" w:sz="0" w:space="0" w:color="auto"/>
            <w:left w:val="none" w:sz="0" w:space="0" w:color="auto"/>
            <w:bottom w:val="none" w:sz="0" w:space="0" w:color="auto"/>
            <w:right w:val="none" w:sz="0" w:space="0" w:color="auto"/>
          </w:divBdr>
        </w:div>
        <w:div w:id="1557354350">
          <w:marLeft w:val="1166"/>
          <w:marRight w:val="0"/>
          <w:marTop w:val="0"/>
          <w:marBottom w:val="0"/>
          <w:divBdr>
            <w:top w:val="none" w:sz="0" w:space="0" w:color="auto"/>
            <w:left w:val="none" w:sz="0" w:space="0" w:color="auto"/>
            <w:bottom w:val="none" w:sz="0" w:space="0" w:color="auto"/>
            <w:right w:val="none" w:sz="0" w:space="0" w:color="auto"/>
          </w:divBdr>
        </w:div>
        <w:div w:id="960187792">
          <w:marLeft w:val="1166"/>
          <w:marRight w:val="0"/>
          <w:marTop w:val="0"/>
          <w:marBottom w:val="0"/>
          <w:divBdr>
            <w:top w:val="none" w:sz="0" w:space="0" w:color="auto"/>
            <w:left w:val="none" w:sz="0" w:space="0" w:color="auto"/>
            <w:bottom w:val="none" w:sz="0" w:space="0" w:color="auto"/>
            <w:right w:val="none" w:sz="0" w:space="0" w:color="auto"/>
          </w:divBdr>
        </w:div>
        <w:div w:id="683825830">
          <w:marLeft w:val="1166"/>
          <w:marRight w:val="0"/>
          <w:marTop w:val="0"/>
          <w:marBottom w:val="0"/>
          <w:divBdr>
            <w:top w:val="none" w:sz="0" w:space="0" w:color="auto"/>
            <w:left w:val="none" w:sz="0" w:space="0" w:color="auto"/>
            <w:bottom w:val="none" w:sz="0" w:space="0" w:color="auto"/>
            <w:right w:val="none" w:sz="0" w:space="0" w:color="auto"/>
          </w:divBdr>
        </w:div>
      </w:divsChild>
    </w:div>
    <w:div w:id="938948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6</Pages>
  <Words>4244</Words>
  <Characters>24191</Characters>
  <Application>Microsoft Macintosh Word</Application>
  <DocSecurity>0</DocSecurity>
  <Lines>201</Lines>
  <Paragraphs>48</Paragraphs>
  <ScaleCrop>false</ScaleCrop>
  <Company>Apple</Company>
  <LinksUpToDate>false</LinksUpToDate>
  <CharactersWithSpaces>29708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Indr</dc:creator>
  <cp:keywords/>
  <dc:description/>
  <cp:lastModifiedBy>Julie Coiro</cp:lastModifiedBy>
  <cp:revision>202</cp:revision>
  <cp:lastPrinted>2013-03-22T14:55:00Z</cp:lastPrinted>
  <dcterms:created xsi:type="dcterms:W3CDTF">2013-05-20T08:08:00Z</dcterms:created>
  <dcterms:modified xsi:type="dcterms:W3CDTF">2013-06-28T11:18:00Z</dcterms:modified>
</cp:coreProperties>
</file>